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footer6.xml" ContentType="application/vnd.openxmlformats-officedocument.wordprocessingml.footer+xml"/>
  <Override PartName="/word/diagrams/colors1.xml" ContentType="application/vnd.openxmlformats-officedocument.drawingml.diagramColors+xml"/>
  <Override PartName="/word/footer7.xml" ContentType="application/vnd.openxmlformats-officedocument.wordprocessingml.footer+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Default Extension="gif" ContentType="image/gif"/>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365F91" w:themeColor="accent1" w:themeShade="BF"/>
          <w:sz w:val="48"/>
          <w:szCs w:val="48"/>
        </w:rPr>
        <w:id w:val="1425828"/>
        <w:docPartObj>
          <w:docPartGallery w:val="Cover Pages"/>
          <w:docPartUnique/>
        </w:docPartObj>
      </w:sdtPr>
      <w:sdtEndPr>
        <w:rPr>
          <w:rFonts w:asciiTheme="minorHAnsi" w:eastAsiaTheme="minorHAnsi" w:hAnsiTheme="minorHAnsi" w:cstheme="minorBidi"/>
          <w:b w:val="0"/>
          <w:bCs w:val="0"/>
          <w:color w:val="auto"/>
          <w:sz w:val="22"/>
          <w:szCs w:val="22"/>
        </w:rPr>
      </w:sdtEndPr>
      <w:sdtContent>
        <w:tbl>
          <w:tblPr>
            <w:tblpPr w:leftFromText="187" w:rightFromText="187" w:horzAnchor="margin" w:tblpYSpec="bottom"/>
            <w:tblW w:w="3000" w:type="pct"/>
            <w:tblLook w:val="04A0"/>
          </w:tblPr>
          <w:tblGrid>
            <w:gridCol w:w="5572"/>
          </w:tblGrid>
          <w:tr w:rsidR="002659AE">
            <w:sdt>
              <w:sdtPr>
                <w:rPr>
                  <w:rFonts w:asciiTheme="majorHAnsi" w:eastAsiaTheme="majorEastAsia" w:hAnsiTheme="majorHAnsi" w:cstheme="majorBidi"/>
                  <w:b/>
                  <w:bCs/>
                  <w:color w:val="365F91" w:themeColor="accent1" w:themeShade="BF"/>
                  <w:sz w:val="48"/>
                  <w:szCs w:val="48"/>
                </w:rPr>
                <w:alias w:val="Τίτλος"/>
                <w:id w:val="703864190"/>
                <w:placeholder>
                  <w:docPart w:val="B715160182E04D089ACF3186F4245A6C"/>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2659AE" w:rsidRDefault="002659AE" w:rsidP="002659AE">
                    <w:pPr>
                      <w:pStyle w:val="a8"/>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lang w:val="en-US"/>
                      </w:rPr>
                      <w:t>Ecology</w:t>
                    </w:r>
                  </w:p>
                </w:tc>
              </w:sdtContent>
            </w:sdt>
          </w:tr>
          <w:tr w:rsidR="002659AE">
            <w:sdt>
              <w:sdtPr>
                <w:rPr>
                  <w:rFonts w:ascii="Times New Roman" w:hAnsi="Times New Roman"/>
                  <w:color w:val="404040" w:themeColor="text1" w:themeTint="BF"/>
                  <w:sz w:val="36"/>
                  <w:szCs w:val="36"/>
                </w:rPr>
                <w:alias w:val="Υπότιτλος"/>
                <w:id w:val="703864195"/>
                <w:placeholder>
                  <w:docPart w:val="A5DDD91665344A24BFD6FDE46FD73B71"/>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2659AE" w:rsidRDefault="002659AE" w:rsidP="002659AE">
                    <w:pPr>
                      <w:pStyle w:val="a8"/>
                      <w:rPr>
                        <w:color w:val="484329" w:themeColor="background2" w:themeShade="3F"/>
                        <w:sz w:val="28"/>
                        <w:szCs w:val="28"/>
                      </w:rPr>
                    </w:pPr>
                    <w:r>
                      <w:rPr>
                        <w:rFonts w:ascii="Times New Roman" w:hAnsi="Times New Roman"/>
                        <w:color w:val="404040" w:themeColor="text1" w:themeTint="BF"/>
                        <w:sz w:val="36"/>
                        <w:szCs w:val="36"/>
                      </w:rPr>
                      <w:t>1η εργασία</w:t>
                    </w:r>
                  </w:p>
                </w:tc>
              </w:sdtContent>
            </w:sdt>
          </w:tr>
          <w:tr w:rsidR="002659AE">
            <w:tc>
              <w:tcPr>
                <w:tcW w:w="5746" w:type="dxa"/>
              </w:tcPr>
              <w:p w:rsidR="002659AE" w:rsidRDefault="002659AE">
                <w:pPr>
                  <w:pStyle w:val="a8"/>
                  <w:rPr>
                    <w:color w:val="484329" w:themeColor="background2" w:themeShade="3F"/>
                    <w:sz w:val="28"/>
                    <w:szCs w:val="28"/>
                  </w:rPr>
                </w:pPr>
              </w:p>
            </w:tc>
          </w:tr>
          <w:tr w:rsidR="002659AE">
            <w:sdt>
              <w:sdtPr>
                <w:alias w:val="Απόσπασμα"/>
                <w:id w:val="703864200"/>
                <w:placeholder>
                  <w:docPart w:val="7362A70559D84B64BFF8D3820790E748"/>
                </w:placeholder>
                <w:dataBinding w:prefixMappings="xmlns:ns0='http://schemas.microsoft.com/office/2006/coverPageProps'" w:xpath="/ns0:CoverPageProperties[1]/ns0:Abstract[1]" w:storeItemID="{55AF091B-3C7A-41E3-B477-F2FDAA23CFDA}"/>
                <w:text/>
              </w:sdtPr>
              <w:sdtContent>
                <w:tc>
                  <w:tcPr>
                    <w:tcW w:w="5746" w:type="dxa"/>
                  </w:tcPr>
                  <w:p w:rsidR="002659AE" w:rsidRDefault="002659AE" w:rsidP="002659AE">
                    <w:pPr>
                      <w:pStyle w:val="a8"/>
                    </w:pPr>
                    <w:r>
                      <w:t>ΠΤΔΕ ΦΛΩΡΙΝΑΣ</w:t>
                    </w:r>
                  </w:p>
                </w:tc>
              </w:sdtContent>
            </w:sdt>
          </w:tr>
          <w:tr w:rsidR="002659AE">
            <w:tc>
              <w:tcPr>
                <w:tcW w:w="5746" w:type="dxa"/>
              </w:tcPr>
              <w:p w:rsidR="002659AE" w:rsidRDefault="002659AE">
                <w:pPr>
                  <w:pStyle w:val="a8"/>
                </w:pPr>
                <w:r>
                  <w:t>Α.Μ: 4578</w:t>
                </w:r>
              </w:p>
            </w:tc>
          </w:tr>
          <w:tr w:rsidR="002659AE">
            <w:sdt>
              <w:sdtPr>
                <w:rPr>
                  <w:b/>
                  <w:bCs/>
                </w:rPr>
                <w:alias w:val="Συντάκτης"/>
                <w:id w:val="703864205"/>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2659AE" w:rsidRDefault="002659AE" w:rsidP="002659AE">
                    <w:pPr>
                      <w:pStyle w:val="a8"/>
                      <w:rPr>
                        <w:b/>
                        <w:bCs/>
                      </w:rPr>
                    </w:pPr>
                    <w:r>
                      <w:rPr>
                        <w:b/>
                        <w:bCs/>
                      </w:rPr>
                      <w:t>Δημητρίου Ευάγγελος</w:t>
                    </w:r>
                  </w:p>
                </w:tc>
              </w:sdtContent>
            </w:sdt>
          </w:tr>
          <w:tr w:rsidR="002659AE">
            <w:sdt>
              <w:sdtPr>
                <w:rPr>
                  <w:b/>
                  <w:bCs/>
                </w:rPr>
                <w:alias w:val="Ημερομηνία"/>
                <w:id w:val="703864210"/>
                <w:dataBinding w:prefixMappings="xmlns:ns0='http://schemas.microsoft.com/office/2006/coverPageProps'" w:xpath="/ns0:CoverPageProperties[1]/ns0:PublishDate[1]" w:storeItemID="{55AF091B-3C7A-41E3-B477-F2FDAA23CFDA}"/>
                <w:date w:fullDate="2018-03-27T00:00:00Z">
                  <w:dateFormat w:val="d/M/yyyy"/>
                  <w:lid w:val="el-GR"/>
                  <w:storeMappedDataAs w:val="dateTime"/>
                  <w:calendar w:val="gregorian"/>
                </w:date>
              </w:sdtPr>
              <w:sdtContent>
                <w:tc>
                  <w:tcPr>
                    <w:tcW w:w="5746" w:type="dxa"/>
                  </w:tcPr>
                  <w:p w:rsidR="002659AE" w:rsidRDefault="002659AE" w:rsidP="002659AE">
                    <w:pPr>
                      <w:pStyle w:val="a8"/>
                      <w:rPr>
                        <w:b/>
                        <w:bCs/>
                      </w:rPr>
                    </w:pPr>
                    <w:r>
                      <w:rPr>
                        <w:b/>
                        <w:bCs/>
                      </w:rPr>
                      <w:t>27/3/2018</w:t>
                    </w:r>
                  </w:p>
                </w:tc>
              </w:sdtContent>
            </w:sdt>
          </w:tr>
          <w:tr w:rsidR="002659AE" w:rsidTr="002659AE">
            <w:trPr>
              <w:trHeight w:val="596"/>
            </w:trPr>
            <w:tc>
              <w:tcPr>
                <w:tcW w:w="5746" w:type="dxa"/>
              </w:tcPr>
              <w:p w:rsidR="002659AE" w:rsidRDefault="002659AE">
                <w:pPr>
                  <w:pStyle w:val="a8"/>
                  <w:rPr>
                    <w:b/>
                    <w:bCs/>
                  </w:rPr>
                </w:pPr>
              </w:p>
            </w:tc>
          </w:tr>
        </w:tbl>
        <w:p w:rsidR="002659AE" w:rsidRDefault="00FA413C">
          <w:r>
            <w:rPr>
              <w:noProof/>
            </w:rPr>
            <w:pict>
              <v:group id="_x0000_s1027" style="position:absolute;margin-left:2021.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8" type="#_x0000_t32" style="position:absolute;left:6519;top:1258;width:4303;height:10040;flip:x" o:connectortype="straight" strokecolor="#a7bfde [1620]"/>
                <v:group id="_x0000_s1029" style="position:absolute;left:5531;top:9226;width:5291;height:5845" coordorigin="5531,9226" coordsize="5291,5845">
                  <v:shape id="_x0000_s1030"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1" style="position:absolute;left:6117;top:10212;width:4526;height:4258;rotation:41366637fd;flip:y" fillcolor="#d3dfee [820]" stroked="f" strokecolor="#a7bfde [1620]"/>
                  <v:oval id="_x0000_s1032" style="position:absolute;left:6217;top:10481;width:3424;height:3221;rotation:41366637fd;flip:y" fillcolor="#7ba0cd [2420]" stroked="f" strokecolor="#a7bfde [1620]"/>
                </v:group>
                <w10:wrap anchorx="page" anchory="page"/>
              </v:group>
            </w:pict>
          </w:r>
          <w:r>
            <w:rPr>
              <w:noProof/>
            </w:rPr>
            <w:pict>
              <v:group id="_x0000_s1038" style="position:absolute;margin-left:0;margin-top:0;width:464.8pt;height:380.95pt;z-index:251662336;mso-position-horizontal:left;mso-position-horizontal-relative:page;mso-position-vertical:top;mso-position-vertical-relative:page" coordorigin="15,15" coordsize="9296,7619" o:allowincell="f">
                <v:shape id="_x0000_s1039" type="#_x0000_t32" style="position:absolute;left:15;top:15;width:7512;height:7386" o:connectortype="straight" strokecolor="#a7bfde [1620]"/>
                <v:group id="_x0000_s1040" style="position:absolute;left:7095;top:5418;width:2216;height:2216" coordorigin="7907,4350" coordsize="2216,2216">
                  <v:oval id="_x0000_s1041" style="position:absolute;left:7907;top:4350;width:2216;height:2216" fillcolor="#a7bfde [1620]" stroked="f"/>
                  <v:oval id="_x0000_s1042" style="position:absolute;left:7961;top:4684;width:1813;height:1813" fillcolor="#d3dfee [820]" stroked="f"/>
                  <v:oval id="_x0000_s1043" style="position:absolute;left:8006;top:5027;width:1375;height:1375" fillcolor="#7ba0cd [2420]" stroked="f"/>
                </v:group>
                <w10:wrap anchorx="page" anchory="page"/>
              </v:group>
            </w:pict>
          </w:r>
          <w:r>
            <w:rPr>
              <w:noProof/>
            </w:rPr>
            <w:pict>
              <v:group id="_x0000_s1033" style="position:absolute;margin-left:3061.8pt;margin-top:0;width:332.7pt;height:227.25pt;z-index:251661312;mso-position-horizontal:right;mso-position-horizontal-relative:margin;mso-position-vertical:top;mso-position-vertical-relative:page" coordorigin="4136,15" coordsize="6654,4545" o:allowincell="f">
                <v:shape id="_x0000_s1034" type="#_x0000_t32" style="position:absolute;left:4136;top:15;width:3058;height:3855" o:connectortype="straight" strokecolor="#a7bfde [1620]"/>
                <v:oval id="_x0000_s1035" style="position:absolute;left:6674;top:444;width:4116;height:4116" fillcolor="#a7bfde [1620]" stroked="f"/>
                <v:oval id="_x0000_s1036" style="position:absolute;left:6773;top:1058;width:3367;height:3367" fillcolor="#d3dfee [820]" stroked="f"/>
                <v:oval id="_x0000_s1037" style="position:absolute;left:6856;top:1709;width:2553;height:2553" fillcolor="#7ba0cd [2420]" stroked="f"/>
                <w10:wrap anchorx="margin" anchory="page"/>
              </v:group>
            </w:pict>
          </w:r>
        </w:p>
        <w:p w:rsidR="0085601E" w:rsidRDefault="002659AE">
          <w:pPr>
            <w:sectPr w:rsidR="0085601E" w:rsidSect="003D39F0">
              <w:headerReference w:type="default" r:id="rId8"/>
              <w:footerReference w:type="default" r:id="rId9"/>
              <w:pgSz w:w="11906" w:h="16838"/>
              <w:pgMar w:top="1418" w:right="1418" w:bottom="1418" w:left="1418" w:header="709" w:footer="709" w:gutter="0"/>
              <w:cols w:space="708"/>
              <w:titlePg/>
              <w:docGrid w:linePitch="360"/>
            </w:sectPr>
          </w:pPr>
          <w:r>
            <w:br w:type="page"/>
          </w:r>
        </w:p>
      </w:sdtContent>
    </w:sdt>
    <w:p w:rsidR="000A6D32" w:rsidRDefault="000A6D32"/>
    <w:sdt>
      <w:sdtPr>
        <w:rPr>
          <w:rFonts w:asciiTheme="minorHAnsi" w:eastAsiaTheme="minorHAnsi" w:hAnsiTheme="minorHAnsi" w:cstheme="minorBidi"/>
          <w:b w:val="0"/>
          <w:bCs w:val="0"/>
          <w:color w:val="auto"/>
          <w:sz w:val="22"/>
          <w:szCs w:val="22"/>
        </w:rPr>
        <w:id w:val="1425820"/>
        <w:docPartObj>
          <w:docPartGallery w:val="Table of Contents"/>
          <w:docPartUnique/>
        </w:docPartObj>
      </w:sdtPr>
      <w:sdtContent>
        <w:p w:rsidR="000A6D32" w:rsidRDefault="000A6D32">
          <w:pPr>
            <w:pStyle w:val="a3"/>
          </w:pPr>
          <w:r>
            <w:t>Περιεχόμενα</w:t>
          </w:r>
        </w:p>
        <w:p w:rsidR="002B27E4" w:rsidRDefault="00FA413C">
          <w:pPr>
            <w:pStyle w:val="10"/>
            <w:tabs>
              <w:tab w:val="right" w:leader="dot" w:pos="9060"/>
            </w:tabs>
            <w:rPr>
              <w:rFonts w:asciiTheme="minorHAnsi" w:eastAsiaTheme="minorEastAsia" w:hAnsiTheme="minorHAnsi"/>
              <w:noProof/>
              <w:lang w:eastAsia="el-GR"/>
            </w:rPr>
          </w:pPr>
          <w:r w:rsidRPr="00FA413C">
            <w:fldChar w:fldCharType="begin"/>
          </w:r>
          <w:r w:rsidR="000A6D32">
            <w:instrText xml:space="preserve"> TOC \o "1-3" \h \z \u </w:instrText>
          </w:r>
          <w:r w:rsidRPr="00FA413C">
            <w:fldChar w:fldCharType="separate"/>
          </w:r>
          <w:hyperlink w:anchor="_Toc509873997" w:history="1">
            <w:r w:rsidR="002B27E4" w:rsidRPr="00A65504">
              <w:rPr>
                <w:rStyle w:val="-"/>
                <w:noProof/>
                <w:lang w:val="en-US"/>
              </w:rPr>
              <w:t>Ecology</w:t>
            </w:r>
            <w:r w:rsidR="002B27E4">
              <w:rPr>
                <w:noProof/>
                <w:webHidden/>
              </w:rPr>
              <w:tab/>
            </w:r>
            <w:r>
              <w:rPr>
                <w:noProof/>
                <w:webHidden/>
              </w:rPr>
              <w:fldChar w:fldCharType="begin"/>
            </w:r>
            <w:r w:rsidR="002B27E4">
              <w:rPr>
                <w:noProof/>
                <w:webHidden/>
              </w:rPr>
              <w:instrText xml:space="preserve"> PAGEREF _Toc509873997 \h </w:instrText>
            </w:r>
            <w:r>
              <w:rPr>
                <w:noProof/>
                <w:webHidden/>
              </w:rPr>
            </w:r>
            <w:r>
              <w:rPr>
                <w:noProof/>
                <w:webHidden/>
              </w:rPr>
              <w:fldChar w:fldCharType="separate"/>
            </w:r>
            <w:r w:rsidR="002B27E4">
              <w:rPr>
                <w:noProof/>
                <w:webHidden/>
              </w:rPr>
              <w:t>3</w:t>
            </w:r>
            <w:r>
              <w:rPr>
                <w:noProof/>
                <w:webHidden/>
              </w:rPr>
              <w:fldChar w:fldCharType="end"/>
            </w:r>
          </w:hyperlink>
        </w:p>
        <w:p w:rsidR="002B27E4" w:rsidRDefault="00FA413C">
          <w:pPr>
            <w:pStyle w:val="20"/>
            <w:tabs>
              <w:tab w:val="right" w:leader="dot" w:pos="9060"/>
            </w:tabs>
            <w:rPr>
              <w:rFonts w:asciiTheme="minorHAnsi" w:eastAsiaTheme="minorEastAsia" w:hAnsiTheme="minorHAnsi"/>
              <w:noProof/>
              <w:lang w:eastAsia="el-GR"/>
            </w:rPr>
          </w:pPr>
          <w:hyperlink w:anchor="_Toc509873998" w:history="1">
            <w:r w:rsidR="002B27E4" w:rsidRPr="00A65504">
              <w:rPr>
                <w:rStyle w:val="-"/>
                <w:rFonts w:ascii="Arial" w:hAnsi="Arial" w:cs="Arial"/>
                <w:noProof/>
                <w:lang w:val="en-US"/>
              </w:rPr>
              <w:t>Heading</w:t>
            </w:r>
            <w:r w:rsidR="002B27E4" w:rsidRPr="00A65504">
              <w:rPr>
                <w:rStyle w:val="-"/>
                <w:rFonts w:ascii="Arial" w:hAnsi="Arial" w:cs="Arial"/>
                <w:noProof/>
              </w:rPr>
              <w:t xml:space="preserve"> 1</w:t>
            </w:r>
            <w:r w:rsidR="002B27E4">
              <w:rPr>
                <w:noProof/>
                <w:webHidden/>
              </w:rPr>
              <w:tab/>
            </w:r>
            <w:r>
              <w:rPr>
                <w:noProof/>
                <w:webHidden/>
              </w:rPr>
              <w:fldChar w:fldCharType="begin"/>
            </w:r>
            <w:r w:rsidR="002B27E4">
              <w:rPr>
                <w:noProof/>
                <w:webHidden/>
              </w:rPr>
              <w:instrText xml:space="preserve"> PAGEREF _Toc509873998 \h </w:instrText>
            </w:r>
            <w:r>
              <w:rPr>
                <w:noProof/>
                <w:webHidden/>
              </w:rPr>
            </w:r>
            <w:r>
              <w:rPr>
                <w:noProof/>
                <w:webHidden/>
              </w:rPr>
              <w:fldChar w:fldCharType="separate"/>
            </w:r>
            <w:r w:rsidR="002B27E4">
              <w:rPr>
                <w:noProof/>
                <w:webHidden/>
              </w:rPr>
              <w:t>3</w:t>
            </w:r>
            <w:r>
              <w:rPr>
                <w:noProof/>
                <w:webHidden/>
              </w:rPr>
              <w:fldChar w:fldCharType="end"/>
            </w:r>
          </w:hyperlink>
        </w:p>
        <w:p w:rsidR="002B27E4" w:rsidRDefault="00FA413C">
          <w:pPr>
            <w:pStyle w:val="10"/>
            <w:tabs>
              <w:tab w:val="right" w:leader="dot" w:pos="9060"/>
            </w:tabs>
            <w:rPr>
              <w:rFonts w:asciiTheme="minorHAnsi" w:eastAsiaTheme="minorEastAsia" w:hAnsiTheme="minorHAnsi"/>
              <w:noProof/>
              <w:lang w:eastAsia="el-GR"/>
            </w:rPr>
          </w:pPr>
          <w:hyperlink w:anchor="_Toc509873999" w:history="1">
            <w:r w:rsidR="002B27E4" w:rsidRPr="00A65504">
              <w:rPr>
                <w:rStyle w:val="-"/>
                <w:noProof/>
                <w:lang w:val="en-US"/>
              </w:rPr>
              <w:t>Ecology and forests</w:t>
            </w:r>
            <w:r w:rsidR="002B27E4">
              <w:rPr>
                <w:noProof/>
                <w:webHidden/>
              </w:rPr>
              <w:tab/>
            </w:r>
            <w:r>
              <w:rPr>
                <w:noProof/>
                <w:webHidden/>
              </w:rPr>
              <w:fldChar w:fldCharType="begin"/>
            </w:r>
            <w:r w:rsidR="002B27E4">
              <w:rPr>
                <w:noProof/>
                <w:webHidden/>
              </w:rPr>
              <w:instrText xml:space="preserve"> PAGEREF _Toc509873999 \h </w:instrText>
            </w:r>
            <w:r>
              <w:rPr>
                <w:noProof/>
                <w:webHidden/>
              </w:rPr>
            </w:r>
            <w:r>
              <w:rPr>
                <w:noProof/>
                <w:webHidden/>
              </w:rPr>
              <w:fldChar w:fldCharType="separate"/>
            </w:r>
            <w:r w:rsidR="002B27E4">
              <w:rPr>
                <w:noProof/>
                <w:webHidden/>
              </w:rPr>
              <w:t>4</w:t>
            </w:r>
            <w:r>
              <w:rPr>
                <w:noProof/>
                <w:webHidden/>
              </w:rPr>
              <w:fldChar w:fldCharType="end"/>
            </w:r>
          </w:hyperlink>
        </w:p>
        <w:p w:rsidR="002B27E4" w:rsidRDefault="00FA413C">
          <w:pPr>
            <w:pStyle w:val="20"/>
            <w:tabs>
              <w:tab w:val="right" w:leader="dot" w:pos="9060"/>
            </w:tabs>
            <w:rPr>
              <w:rFonts w:asciiTheme="minorHAnsi" w:eastAsiaTheme="minorEastAsia" w:hAnsiTheme="minorHAnsi"/>
              <w:noProof/>
              <w:lang w:eastAsia="el-GR"/>
            </w:rPr>
          </w:pPr>
          <w:hyperlink w:anchor="_Toc509874000" w:history="1">
            <w:r w:rsidR="002B27E4" w:rsidRPr="00A65504">
              <w:rPr>
                <w:rStyle w:val="-"/>
                <w:noProof/>
                <w:lang w:val="en-US"/>
              </w:rPr>
              <w:t>Heading 2</w:t>
            </w:r>
            <w:r w:rsidR="002B27E4">
              <w:rPr>
                <w:noProof/>
                <w:webHidden/>
              </w:rPr>
              <w:tab/>
            </w:r>
            <w:r>
              <w:rPr>
                <w:noProof/>
                <w:webHidden/>
              </w:rPr>
              <w:fldChar w:fldCharType="begin"/>
            </w:r>
            <w:r w:rsidR="002B27E4">
              <w:rPr>
                <w:noProof/>
                <w:webHidden/>
              </w:rPr>
              <w:instrText xml:space="preserve"> PAGEREF _Toc509874000 \h </w:instrText>
            </w:r>
            <w:r>
              <w:rPr>
                <w:noProof/>
                <w:webHidden/>
              </w:rPr>
            </w:r>
            <w:r>
              <w:rPr>
                <w:noProof/>
                <w:webHidden/>
              </w:rPr>
              <w:fldChar w:fldCharType="separate"/>
            </w:r>
            <w:r w:rsidR="002B27E4">
              <w:rPr>
                <w:noProof/>
                <w:webHidden/>
              </w:rPr>
              <w:t>4</w:t>
            </w:r>
            <w:r>
              <w:rPr>
                <w:noProof/>
                <w:webHidden/>
              </w:rPr>
              <w:fldChar w:fldCharType="end"/>
            </w:r>
          </w:hyperlink>
        </w:p>
        <w:p w:rsidR="002B27E4" w:rsidRDefault="00FA413C">
          <w:pPr>
            <w:pStyle w:val="10"/>
            <w:tabs>
              <w:tab w:val="right" w:leader="dot" w:pos="9060"/>
            </w:tabs>
            <w:rPr>
              <w:rFonts w:asciiTheme="minorHAnsi" w:eastAsiaTheme="minorEastAsia" w:hAnsiTheme="minorHAnsi"/>
              <w:noProof/>
              <w:lang w:eastAsia="el-GR"/>
            </w:rPr>
          </w:pPr>
          <w:hyperlink w:anchor="_Toc509874001" w:history="1">
            <w:r w:rsidR="002B27E4" w:rsidRPr="00A65504">
              <w:rPr>
                <w:rStyle w:val="-"/>
                <w:noProof/>
                <w:lang w:val="en-US"/>
              </w:rPr>
              <w:t>Biodiversity</w:t>
            </w:r>
            <w:r w:rsidR="002B27E4">
              <w:rPr>
                <w:noProof/>
                <w:webHidden/>
              </w:rPr>
              <w:tab/>
            </w:r>
            <w:r>
              <w:rPr>
                <w:noProof/>
                <w:webHidden/>
              </w:rPr>
              <w:fldChar w:fldCharType="begin"/>
            </w:r>
            <w:r w:rsidR="002B27E4">
              <w:rPr>
                <w:noProof/>
                <w:webHidden/>
              </w:rPr>
              <w:instrText xml:space="preserve"> PAGEREF _Toc509874001 \h </w:instrText>
            </w:r>
            <w:r>
              <w:rPr>
                <w:noProof/>
                <w:webHidden/>
              </w:rPr>
            </w:r>
            <w:r>
              <w:rPr>
                <w:noProof/>
                <w:webHidden/>
              </w:rPr>
              <w:fldChar w:fldCharType="separate"/>
            </w:r>
            <w:r w:rsidR="002B27E4">
              <w:rPr>
                <w:noProof/>
                <w:webHidden/>
              </w:rPr>
              <w:t>5</w:t>
            </w:r>
            <w:r>
              <w:rPr>
                <w:noProof/>
                <w:webHidden/>
              </w:rPr>
              <w:fldChar w:fldCharType="end"/>
            </w:r>
          </w:hyperlink>
        </w:p>
        <w:p w:rsidR="002B27E4" w:rsidRDefault="00FA413C">
          <w:pPr>
            <w:pStyle w:val="30"/>
            <w:tabs>
              <w:tab w:val="right" w:leader="dot" w:pos="9060"/>
            </w:tabs>
            <w:rPr>
              <w:rFonts w:eastAsiaTheme="minorEastAsia"/>
              <w:noProof/>
              <w:lang w:eastAsia="el-GR"/>
            </w:rPr>
          </w:pPr>
          <w:hyperlink w:anchor="_Toc509874002" w:history="1">
            <w:r w:rsidR="002B27E4" w:rsidRPr="00A65504">
              <w:rPr>
                <w:rStyle w:val="-"/>
                <w:noProof/>
                <w:lang w:val="en-US"/>
              </w:rPr>
              <w:t>Heading 3</w:t>
            </w:r>
            <w:r w:rsidR="002B27E4">
              <w:rPr>
                <w:noProof/>
                <w:webHidden/>
              </w:rPr>
              <w:tab/>
            </w:r>
            <w:r>
              <w:rPr>
                <w:noProof/>
                <w:webHidden/>
              </w:rPr>
              <w:fldChar w:fldCharType="begin"/>
            </w:r>
            <w:r w:rsidR="002B27E4">
              <w:rPr>
                <w:noProof/>
                <w:webHidden/>
              </w:rPr>
              <w:instrText xml:space="preserve"> PAGEREF _Toc509874002 \h </w:instrText>
            </w:r>
            <w:r>
              <w:rPr>
                <w:noProof/>
                <w:webHidden/>
              </w:rPr>
            </w:r>
            <w:r>
              <w:rPr>
                <w:noProof/>
                <w:webHidden/>
              </w:rPr>
              <w:fldChar w:fldCharType="separate"/>
            </w:r>
            <w:r w:rsidR="002B27E4">
              <w:rPr>
                <w:noProof/>
                <w:webHidden/>
              </w:rPr>
              <w:t>5</w:t>
            </w:r>
            <w:r>
              <w:rPr>
                <w:noProof/>
                <w:webHidden/>
              </w:rPr>
              <w:fldChar w:fldCharType="end"/>
            </w:r>
          </w:hyperlink>
        </w:p>
        <w:p w:rsidR="002B27E4" w:rsidRDefault="00FA413C">
          <w:pPr>
            <w:pStyle w:val="20"/>
            <w:tabs>
              <w:tab w:val="right" w:leader="dot" w:pos="9060"/>
            </w:tabs>
            <w:rPr>
              <w:rFonts w:asciiTheme="minorHAnsi" w:eastAsiaTheme="minorEastAsia" w:hAnsiTheme="minorHAnsi"/>
              <w:noProof/>
              <w:lang w:eastAsia="el-GR"/>
            </w:rPr>
          </w:pPr>
          <w:hyperlink w:anchor="_Toc509874003" w:history="1">
            <w:r w:rsidR="002B27E4" w:rsidRPr="00A65504">
              <w:rPr>
                <w:rStyle w:val="-"/>
                <w:noProof/>
                <w:lang w:val="en-US"/>
              </w:rPr>
              <w:t>COMPLEX TABLE (less accessible)</w:t>
            </w:r>
            <w:r w:rsidR="002B27E4">
              <w:rPr>
                <w:noProof/>
                <w:webHidden/>
              </w:rPr>
              <w:tab/>
            </w:r>
            <w:r>
              <w:rPr>
                <w:noProof/>
                <w:webHidden/>
              </w:rPr>
              <w:fldChar w:fldCharType="begin"/>
            </w:r>
            <w:r w:rsidR="002B27E4">
              <w:rPr>
                <w:noProof/>
                <w:webHidden/>
              </w:rPr>
              <w:instrText xml:space="preserve"> PAGEREF _Toc509874003 \h </w:instrText>
            </w:r>
            <w:r>
              <w:rPr>
                <w:noProof/>
                <w:webHidden/>
              </w:rPr>
            </w:r>
            <w:r>
              <w:rPr>
                <w:noProof/>
                <w:webHidden/>
              </w:rPr>
              <w:fldChar w:fldCharType="separate"/>
            </w:r>
            <w:r w:rsidR="002B27E4">
              <w:rPr>
                <w:noProof/>
                <w:webHidden/>
              </w:rPr>
              <w:t>5</w:t>
            </w:r>
            <w:r>
              <w:rPr>
                <w:noProof/>
                <w:webHidden/>
              </w:rPr>
              <w:fldChar w:fldCharType="end"/>
            </w:r>
          </w:hyperlink>
        </w:p>
        <w:p w:rsidR="002B27E4" w:rsidRDefault="00FA413C">
          <w:pPr>
            <w:pStyle w:val="10"/>
            <w:tabs>
              <w:tab w:val="right" w:leader="dot" w:pos="9060"/>
            </w:tabs>
            <w:rPr>
              <w:rFonts w:asciiTheme="minorHAnsi" w:eastAsiaTheme="minorEastAsia" w:hAnsiTheme="minorHAnsi"/>
              <w:noProof/>
              <w:lang w:eastAsia="el-GR"/>
            </w:rPr>
          </w:pPr>
          <w:hyperlink w:anchor="_Toc509874004" w:history="1">
            <w:r w:rsidR="002B27E4" w:rsidRPr="00A65504">
              <w:rPr>
                <w:rStyle w:val="-"/>
                <w:noProof/>
                <w:lang w:val="en-US"/>
              </w:rPr>
              <w:t>Class Schedule</w:t>
            </w:r>
            <w:r w:rsidR="002B27E4">
              <w:rPr>
                <w:noProof/>
                <w:webHidden/>
              </w:rPr>
              <w:tab/>
            </w:r>
            <w:r>
              <w:rPr>
                <w:noProof/>
                <w:webHidden/>
              </w:rPr>
              <w:fldChar w:fldCharType="begin"/>
            </w:r>
            <w:r w:rsidR="002B27E4">
              <w:rPr>
                <w:noProof/>
                <w:webHidden/>
              </w:rPr>
              <w:instrText xml:space="preserve"> PAGEREF _Toc509874004 \h </w:instrText>
            </w:r>
            <w:r>
              <w:rPr>
                <w:noProof/>
                <w:webHidden/>
              </w:rPr>
            </w:r>
            <w:r>
              <w:rPr>
                <w:noProof/>
                <w:webHidden/>
              </w:rPr>
              <w:fldChar w:fldCharType="separate"/>
            </w:r>
            <w:r w:rsidR="002B27E4">
              <w:rPr>
                <w:noProof/>
                <w:webHidden/>
              </w:rPr>
              <w:t>5</w:t>
            </w:r>
            <w:r>
              <w:rPr>
                <w:noProof/>
                <w:webHidden/>
              </w:rPr>
              <w:fldChar w:fldCharType="end"/>
            </w:r>
          </w:hyperlink>
        </w:p>
        <w:p w:rsidR="002B27E4" w:rsidRDefault="00FA413C">
          <w:pPr>
            <w:pStyle w:val="10"/>
            <w:tabs>
              <w:tab w:val="right" w:leader="dot" w:pos="9060"/>
            </w:tabs>
            <w:rPr>
              <w:rFonts w:asciiTheme="minorHAnsi" w:eastAsiaTheme="minorEastAsia" w:hAnsiTheme="minorHAnsi"/>
              <w:noProof/>
              <w:lang w:eastAsia="el-GR"/>
            </w:rPr>
          </w:pPr>
          <w:hyperlink w:anchor="_Toc509874005" w:history="1">
            <w:r w:rsidR="002B27E4" w:rsidRPr="00A65504">
              <w:rPr>
                <w:rStyle w:val="-"/>
                <w:noProof/>
                <w:lang w:val="en-US"/>
              </w:rPr>
              <w:t>Habitat</w:t>
            </w:r>
            <w:r w:rsidR="002B27E4">
              <w:rPr>
                <w:noProof/>
                <w:webHidden/>
              </w:rPr>
              <w:tab/>
            </w:r>
            <w:r>
              <w:rPr>
                <w:noProof/>
                <w:webHidden/>
              </w:rPr>
              <w:fldChar w:fldCharType="begin"/>
            </w:r>
            <w:r w:rsidR="002B27E4">
              <w:rPr>
                <w:noProof/>
                <w:webHidden/>
              </w:rPr>
              <w:instrText xml:space="preserve"> PAGEREF _Toc509874005 \h </w:instrText>
            </w:r>
            <w:r>
              <w:rPr>
                <w:noProof/>
                <w:webHidden/>
              </w:rPr>
            </w:r>
            <w:r>
              <w:rPr>
                <w:noProof/>
                <w:webHidden/>
              </w:rPr>
              <w:fldChar w:fldCharType="separate"/>
            </w:r>
            <w:r w:rsidR="002B27E4">
              <w:rPr>
                <w:noProof/>
                <w:webHidden/>
              </w:rPr>
              <w:t>6</w:t>
            </w:r>
            <w:r>
              <w:rPr>
                <w:noProof/>
                <w:webHidden/>
              </w:rPr>
              <w:fldChar w:fldCharType="end"/>
            </w:r>
          </w:hyperlink>
        </w:p>
        <w:p w:rsidR="002B27E4" w:rsidRDefault="00FA413C">
          <w:pPr>
            <w:pStyle w:val="10"/>
            <w:tabs>
              <w:tab w:val="right" w:leader="dot" w:pos="9060"/>
            </w:tabs>
            <w:rPr>
              <w:rFonts w:asciiTheme="minorHAnsi" w:eastAsiaTheme="minorEastAsia" w:hAnsiTheme="minorHAnsi"/>
              <w:noProof/>
              <w:lang w:eastAsia="el-GR"/>
            </w:rPr>
          </w:pPr>
          <w:hyperlink w:anchor="_Toc509874006" w:history="1">
            <w:r w:rsidR="002B27E4" w:rsidRPr="00A65504">
              <w:rPr>
                <w:rStyle w:val="-"/>
                <w:noProof/>
                <w:lang w:val="en-US"/>
              </w:rPr>
              <w:t>Niche</w:t>
            </w:r>
            <w:r w:rsidR="002B27E4">
              <w:rPr>
                <w:noProof/>
                <w:webHidden/>
              </w:rPr>
              <w:tab/>
            </w:r>
            <w:r>
              <w:rPr>
                <w:noProof/>
                <w:webHidden/>
              </w:rPr>
              <w:fldChar w:fldCharType="begin"/>
            </w:r>
            <w:r w:rsidR="002B27E4">
              <w:rPr>
                <w:noProof/>
                <w:webHidden/>
              </w:rPr>
              <w:instrText xml:space="preserve"> PAGEREF _Toc509874006 \h </w:instrText>
            </w:r>
            <w:r>
              <w:rPr>
                <w:noProof/>
                <w:webHidden/>
              </w:rPr>
            </w:r>
            <w:r>
              <w:rPr>
                <w:noProof/>
                <w:webHidden/>
              </w:rPr>
              <w:fldChar w:fldCharType="separate"/>
            </w:r>
            <w:r w:rsidR="002B27E4">
              <w:rPr>
                <w:noProof/>
                <w:webHidden/>
              </w:rPr>
              <w:t>7</w:t>
            </w:r>
            <w:r>
              <w:rPr>
                <w:noProof/>
                <w:webHidden/>
              </w:rPr>
              <w:fldChar w:fldCharType="end"/>
            </w:r>
          </w:hyperlink>
        </w:p>
        <w:p w:rsidR="002B27E4" w:rsidRDefault="00FA413C">
          <w:pPr>
            <w:pStyle w:val="10"/>
            <w:tabs>
              <w:tab w:val="right" w:leader="dot" w:pos="9060"/>
            </w:tabs>
            <w:rPr>
              <w:rFonts w:asciiTheme="minorHAnsi" w:eastAsiaTheme="minorEastAsia" w:hAnsiTheme="minorHAnsi"/>
              <w:noProof/>
              <w:lang w:eastAsia="el-GR"/>
            </w:rPr>
          </w:pPr>
          <w:hyperlink w:anchor="_Toc509874007" w:history="1">
            <w:r w:rsidR="002B27E4" w:rsidRPr="00A65504">
              <w:rPr>
                <w:rStyle w:val="-"/>
                <w:noProof/>
              </w:rPr>
              <w:t>Το γενεαλογικό μου δέντρο</w:t>
            </w:r>
            <w:r w:rsidR="002B27E4">
              <w:rPr>
                <w:noProof/>
                <w:webHidden/>
              </w:rPr>
              <w:tab/>
            </w:r>
            <w:r>
              <w:rPr>
                <w:noProof/>
                <w:webHidden/>
              </w:rPr>
              <w:fldChar w:fldCharType="begin"/>
            </w:r>
            <w:r w:rsidR="002B27E4">
              <w:rPr>
                <w:noProof/>
                <w:webHidden/>
              </w:rPr>
              <w:instrText xml:space="preserve"> PAGEREF _Toc509874007 \h </w:instrText>
            </w:r>
            <w:r>
              <w:rPr>
                <w:noProof/>
                <w:webHidden/>
              </w:rPr>
            </w:r>
            <w:r>
              <w:rPr>
                <w:noProof/>
                <w:webHidden/>
              </w:rPr>
              <w:fldChar w:fldCharType="separate"/>
            </w:r>
            <w:r w:rsidR="002B27E4">
              <w:rPr>
                <w:noProof/>
                <w:webHidden/>
              </w:rPr>
              <w:t>8</w:t>
            </w:r>
            <w:r>
              <w:rPr>
                <w:noProof/>
                <w:webHidden/>
              </w:rPr>
              <w:fldChar w:fldCharType="end"/>
            </w:r>
          </w:hyperlink>
        </w:p>
        <w:p w:rsidR="000A6D32" w:rsidRDefault="00FA413C" w:rsidP="000A6D32">
          <w:r>
            <w:fldChar w:fldCharType="end"/>
          </w:r>
        </w:p>
      </w:sdtContent>
    </w:sdt>
    <w:p w:rsidR="000A6D32" w:rsidRDefault="00FA413C" w:rsidP="000A6D32">
      <w:pPr>
        <w:pStyle w:val="10"/>
        <w:tabs>
          <w:tab w:val="right" w:leader="dot" w:pos="9060"/>
        </w:tabs>
        <w:rPr>
          <w:rFonts w:asciiTheme="minorHAnsi" w:eastAsiaTheme="minorEastAsia" w:hAnsiTheme="minorHAnsi"/>
          <w:noProof/>
          <w:lang w:eastAsia="el-GR"/>
        </w:rPr>
      </w:pPr>
      <w:r w:rsidRPr="00FA413C">
        <w:fldChar w:fldCharType="begin"/>
      </w:r>
      <w:r w:rsidR="000A6D32">
        <w:instrText xml:space="preserve"> TOC \o "1-3" \h \z \u </w:instrText>
      </w:r>
      <w:r w:rsidRPr="00FA413C">
        <w:fldChar w:fldCharType="separate"/>
      </w:r>
    </w:p>
    <w:p w:rsidR="000A6D32" w:rsidRDefault="00FA413C" w:rsidP="000A6D32">
      <w:r>
        <w:fldChar w:fldCharType="end"/>
      </w:r>
    </w:p>
    <w:p w:rsidR="000A6D32" w:rsidRDefault="000A6D32">
      <w:r>
        <w:br w:type="page"/>
      </w:r>
    </w:p>
    <w:p w:rsidR="0085601E" w:rsidRDefault="0085601E" w:rsidP="000A6D32">
      <w:pPr>
        <w:pStyle w:val="1"/>
        <w:rPr>
          <w:color w:val="5F497A" w:themeColor="accent4" w:themeShade="BF"/>
          <w:lang w:val="en-US"/>
        </w:rPr>
        <w:sectPr w:rsidR="0085601E" w:rsidSect="0085601E">
          <w:pgSz w:w="11906" w:h="16838"/>
          <w:pgMar w:top="1418" w:right="1418" w:bottom="1418" w:left="1418" w:header="709" w:footer="709" w:gutter="0"/>
          <w:cols w:space="708"/>
          <w:titlePg/>
          <w:docGrid w:linePitch="360"/>
        </w:sectPr>
      </w:pPr>
    </w:p>
    <w:p w:rsidR="000A6D32" w:rsidRPr="000A6D32" w:rsidRDefault="000A6D32" w:rsidP="000A6D32">
      <w:pPr>
        <w:pStyle w:val="1"/>
        <w:rPr>
          <w:color w:val="5F497A" w:themeColor="accent4" w:themeShade="BF"/>
          <w:lang w:val="en-US"/>
        </w:rPr>
      </w:pPr>
      <w:bookmarkStart w:id="0" w:name="_Toc509873997"/>
      <w:r w:rsidRPr="000A6D32">
        <w:rPr>
          <w:color w:val="5F497A" w:themeColor="accent4" w:themeShade="BF"/>
          <w:lang w:val="en-US"/>
        </w:rPr>
        <w:t>Ecology</w:t>
      </w:r>
      <w:bookmarkEnd w:id="0"/>
    </w:p>
    <w:p w:rsidR="000A6D32" w:rsidRDefault="000A6D32" w:rsidP="000A6D32">
      <w:pPr>
        <w:pStyle w:val="2"/>
        <w:spacing w:before="380" w:after="380"/>
        <w:rPr>
          <w:rFonts w:ascii="Arial" w:hAnsi="Arial" w:cs="Arial"/>
          <w:color w:val="FF0000"/>
          <w:sz w:val="34"/>
          <w:szCs w:val="34"/>
          <w:lang w:val="en-US"/>
        </w:rPr>
      </w:pPr>
      <w:bookmarkStart w:id="1" w:name="_Toc509873998"/>
      <w:r w:rsidRPr="000A6D32">
        <w:rPr>
          <w:rFonts w:ascii="Arial" w:hAnsi="Arial" w:cs="Arial"/>
          <w:color w:val="FF0000"/>
          <w:sz w:val="34"/>
          <w:szCs w:val="34"/>
          <w:lang w:val="en-US"/>
        </w:rPr>
        <w:t>Heading</w:t>
      </w:r>
      <w:r w:rsidR="00FA413C" w:rsidRPr="00FA413C">
        <w:rPr>
          <w:rFonts w:ascii="Arial" w:hAnsi="Arial" w:cs="Arial"/>
          <w:color w:val="FF0000"/>
          <w:sz w:val="34"/>
          <w:szCs w:val="34"/>
          <w:lang w:val="en-US"/>
          <w:rPrChange w:id="2" w:author="Τζίμης" w:date="2018-03-27T00:55:00Z">
            <w:rPr>
              <w:rFonts w:ascii="Arial" w:eastAsiaTheme="minorHAnsi" w:hAnsi="Arial" w:cs="Arial"/>
              <w:b w:val="0"/>
              <w:bCs w:val="0"/>
              <w:color w:val="FF0000"/>
              <w:sz w:val="34"/>
              <w:szCs w:val="34"/>
            </w:rPr>
          </w:rPrChange>
        </w:rPr>
        <w:t xml:space="preserve"> 1</w:t>
      </w:r>
      <w:bookmarkEnd w:id="1"/>
    </w:p>
    <w:p w:rsidR="000A6D32" w:rsidRPr="000A6D32" w:rsidRDefault="000A6D32" w:rsidP="000A6D32">
      <w:pPr>
        <w:rPr>
          <w:lang w:val="en-US"/>
        </w:rPr>
      </w:pPr>
    </w:p>
    <w:p w:rsidR="00000000" w:rsidDel="0070153B" w:rsidRDefault="000A6D32" w:rsidP="0070153B">
      <w:pPr>
        <w:spacing w:before="240" w:after="240"/>
        <w:ind w:left="709"/>
        <w:rPr>
          <w:del w:id="3" w:author="Τζίμης" w:date="2018-03-27T01:03:00Z"/>
          <w:rFonts w:ascii="Times New Roman" w:hAnsi="Times New Roman" w:cs="Times New Roman"/>
          <w:lang w:val="en-US"/>
        </w:rPr>
        <w:pPrChange w:id="4" w:author="Τζίμης" w:date="2018-03-27T01:03:00Z">
          <w:pPr>
            <w:ind w:left="709"/>
          </w:pPr>
        </w:pPrChange>
      </w:pPr>
      <w:r w:rsidRPr="005636F4">
        <w:rPr>
          <w:rFonts w:ascii="Times New Roman" w:hAnsi="Times New Roman" w:cs="Times New Roman"/>
          <w:lang w:val="en-US"/>
        </w:rPr>
        <w:t>Ecology (from Greek:σπίτι οἶκος, "</w:t>
      </w:r>
      <w:ins w:id="5" w:author="Τζίμης" w:date="2018-03-27T00:37:00Z">
        <w:r w:rsidR="00C32248">
          <w:rPr>
            <w:rFonts w:ascii="Times New Roman" w:hAnsi="Times New Roman" w:cs="Times New Roman"/>
            <w:lang w:val="en-US"/>
          </w:rPr>
          <w:t>home</w:t>
        </w:r>
      </w:ins>
      <w:ins w:id="6" w:author="Τζίμης" w:date="2018-03-27T01:01:00Z">
        <w:r w:rsidR="009E3F96">
          <w:rPr>
            <w:rFonts w:ascii="Times New Roman" w:hAnsi="Times New Roman" w:cs="Times New Roman"/>
            <w:lang w:val="en-US"/>
          </w:rPr>
          <w:t xml:space="preserve"> </w:t>
        </w:r>
      </w:ins>
      <w:del w:id="7" w:author="Τζίμης" w:date="2018-03-27T00:37:00Z">
        <w:r w:rsidRPr="005636F4" w:rsidDel="00C32248">
          <w:rPr>
            <w:rFonts w:ascii="Times New Roman" w:hAnsi="Times New Roman" w:cs="Times New Roman"/>
            <w:lang w:val="en-US"/>
          </w:rPr>
          <w:delText>ho</w:delText>
        </w:r>
      </w:del>
      <w:del w:id="8" w:author="Τζίμης" w:date="2018-03-27T00:36:00Z">
        <w:r w:rsidRPr="005636F4" w:rsidDel="00C32248">
          <w:rPr>
            <w:rFonts w:ascii="Times New Roman" w:hAnsi="Times New Roman" w:cs="Times New Roman"/>
            <w:lang w:val="en-US"/>
          </w:rPr>
          <w:delText>use</w:delText>
        </w:r>
      </w:del>
      <w:r w:rsidRPr="005636F4">
        <w:rPr>
          <w:rFonts w:ascii="Times New Roman" w:hAnsi="Times New Roman" w:cs="Times New Roman"/>
          <w:lang w:val="en-US"/>
        </w:rPr>
        <w:t xml:space="preserve">", or "environment"; -πνευματώδηλογία, "study of")[A] is the branch of biology[1] which studies the interactions among organisms and their environment. Objects of study include interactions of organisms with each other and with lifelessabiotic components of their environment. </w:t>
      </w:r>
      <w:ins w:id="9" w:author="Τζίμης" w:date="2018-03-27T00:38:00Z">
        <w:r w:rsidR="00C32248">
          <w:rPr>
            <w:rFonts w:ascii="Times New Roman" w:hAnsi="Times New Roman" w:cs="Times New Roman"/>
            <w:lang w:val="en-US"/>
          </w:rPr>
          <w:t xml:space="preserve">Subjects </w:t>
        </w:r>
      </w:ins>
      <w:del w:id="10" w:author="Τζίμης" w:date="2018-03-27T00:38:00Z">
        <w:r w:rsidRPr="005636F4" w:rsidDel="00C32248">
          <w:rPr>
            <w:rFonts w:ascii="Times New Roman" w:hAnsi="Times New Roman" w:cs="Times New Roman"/>
            <w:lang w:val="en-US"/>
          </w:rPr>
          <w:delText xml:space="preserve">Topics </w:delText>
        </w:r>
      </w:del>
      <w:r w:rsidRPr="005636F4">
        <w:rPr>
          <w:rFonts w:ascii="Times New Roman" w:hAnsi="Times New Roman" w:cs="Times New Roman"/>
          <w:lang w:val="en-US"/>
        </w:rPr>
        <w:t xml:space="preserve">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w:t>
      </w:r>
      <w:del w:id="11" w:author="Τζίμης" w:date="2018-03-27T00:39:00Z">
        <w:r w:rsidRPr="005636F4" w:rsidDel="00C32248">
          <w:rPr>
            <w:rFonts w:ascii="Times New Roman" w:hAnsi="Times New Roman" w:cs="Times New Roman"/>
            <w:lang w:val="en-US"/>
          </w:rPr>
          <w:delText xml:space="preserve">primary </w:delText>
        </w:r>
      </w:del>
      <w:ins w:id="12" w:author="Τζίμης" w:date="2018-03-27T00:39:00Z">
        <w:r w:rsidR="00C32248">
          <w:rPr>
            <w:rFonts w:ascii="Times New Roman" w:hAnsi="Times New Roman" w:cs="Times New Roman"/>
            <w:lang w:val="en-US"/>
          </w:rPr>
          <w:t>basic</w:t>
        </w:r>
        <w:r w:rsidR="00C32248" w:rsidRPr="005636F4">
          <w:rPr>
            <w:rFonts w:ascii="Times New Roman" w:hAnsi="Times New Roman" w:cs="Times New Roman"/>
            <w:lang w:val="en-US"/>
          </w:rPr>
          <w:t xml:space="preserve"> </w:t>
        </w:r>
      </w:ins>
      <w:r w:rsidRPr="005636F4">
        <w:rPr>
          <w:rFonts w:ascii="Times New Roman" w:hAnsi="Times New Roman" w:cs="Times New Roman"/>
          <w:lang w:val="en-US"/>
        </w:rPr>
        <w:t xml:space="preserve">production, kids bornpedogenesis, nutrient cycling, and niche construction, regulate the flux of energy and matter through an environment. These processes are sustained by organisms with </w:t>
      </w:r>
      <w:ins w:id="13" w:author="Τζίμης" w:date="2018-03-27T00:40:00Z">
        <w:r w:rsidR="00C32248">
          <w:rPr>
            <w:rFonts w:ascii="Times New Roman" w:hAnsi="Times New Roman" w:cs="Times New Roman"/>
            <w:lang w:val="en-US"/>
          </w:rPr>
          <w:t xml:space="preserve">particular </w:t>
        </w:r>
      </w:ins>
      <w:del w:id="14" w:author="Τζίμης" w:date="2018-03-27T00:40:00Z">
        <w:r w:rsidRPr="005636F4" w:rsidDel="00C32248">
          <w:rPr>
            <w:rFonts w:ascii="Times New Roman" w:hAnsi="Times New Roman" w:cs="Times New Roman"/>
            <w:lang w:val="en-US"/>
          </w:rPr>
          <w:delText xml:space="preserve">specific </w:delText>
        </w:r>
      </w:del>
      <w:r w:rsidRPr="005636F4">
        <w:rPr>
          <w:rFonts w:ascii="Times New Roman" w:hAnsi="Times New Roman" w:cs="Times New Roman"/>
          <w:lang w:val="en-US"/>
        </w:rPr>
        <w:t>life history traits. Biodiversity means the varieties of species, genes, and ecosystems, enhances certain ecosystem services.</w:t>
      </w:r>
    </w:p>
    <w:p w:rsidR="000A6D32" w:rsidRDefault="000A6D32" w:rsidP="0070153B">
      <w:pPr>
        <w:spacing w:before="480" w:after="240"/>
        <w:ind w:left="709"/>
        <w:rPr>
          <w:lang w:val="en-US"/>
        </w:rPr>
        <w:pPrChange w:id="15" w:author="Τζίμης" w:date="2018-03-27T01:03:00Z">
          <w:pPr/>
        </w:pPrChange>
      </w:pPr>
      <w:del w:id="16" w:author="Τζίμης" w:date="2018-03-27T01:03:00Z">
        <w:r w:rsidDel="0070153B">
          <w:rPr>
            <w:lang w:val="en-US"/>
          </w:rPr>
          <w:br w:type="page"/>
        </w:r>
      </w:del>
    </w:p>
    <w:p w:rsidR="000A6D32" w:rsidRPr="000A6D32" w:rsidRDefault="000A6D32" w:rsidP="000A6D32">
      <w:pPr>
        <w:pStyle w:val="1"/>
        <w:rPr>
          <w:color w:val="5F497A" w:themeColor="accent4" w:themeShade="BF"/>
          <w:lang w:val="en-US"/>
        </w:rPr>
      </w:pPr>
      <w:bookmarkStart w:id="17" w:name="_Toc509873999"/>
      <w:r w:rsidRPr="000A6D32">
        <w:rPr>
          <w:color w:val="5F497A" w:themeColor="accent4" w:themeShade="BF"/>
          <w:lang w:val="en-US"/>
        </w:rPr>
        <w:t>Ecology and forests</w:t>
      </w:r>
      <w:bookmarkEnd w:id="17"/>
    </w:p>
    <w:p w:rsidR="000A6D32" w:rsidRPr="00B15159" w:rsidRDefault="000A6D32" w:rsidP="000A6D32">
      <w:pPr>
        <w:pStyle w:val="2"/>
        <w:rPr>
          <w:lang w:val="en-US"/>
        </w:rPr>
      </w:pPr>
      <w:bookmarkStart w:id="18" w:name="_Toc509874000"/>
      <w:r>
        <w:rPr>
          <w:lang w:val="en-US"/>
        </w:rPr>
        <w:t>Heading 2</w:t>
      </w:r>
      <w:bookmarkEnd w:id="18"/>
    </w:p>
    <w:p w:rsidR="00000000" w:rsidRDefault="000A6D32">
      <w:pPr>
        <w:spacing w:before="240" w:after="240"/>
        <w:ind w:left="709"/>
        <w:rPr>
          <w:rFonts w:ascii="Times New Roman" w:hAnsi="Times New Roman" w:cs="Times New Roman"/>
          <w:lang w:val="en-US"/>
        </w:rPr>
        <w:pPrChange w:id="19" w:author="Τζίμης" w:date="2018-03-27T01:00:00Z">
          <w:pPr>
            <w:ind w:left="709"/>
          </w:pPr>
        </w:pPrChange>
      </w:pPr>
      <w:r w:rsidRPr="005636F4">
        <w:rPr>
          <w:rFonts w:ascii="Times New Roman" w:hAnsi="Times New Roman" w:cs="Times New Roman"/>
          <w:lang w:val="en-US"/>
        </w:rPr>
        <w:t>Forest types are distinguished from each other according to species composition (which develops in part according to the age of the forest), the density of tree cover, type of soils found there, and the geologic history of the forest region.</w:t>
      </w:r>
    </w:p>
    <w:p w:rsidR="000A6D32" w:rsidRPr="005636F4" w:rsidDel="0070153B" w:rsidRDefault="000A6D32" w:rsidP="005636F4">
      <w:pPr>
        <w:spacing w:before="240" w:after="240"/>
        <w:ind w:left="709"/>
        <w:rPr>
          <w:del w:id="20" w:author="Τζίμης" w:date="2018-03-27T01:03:00Z"/>
          <w:rFonts w:ascii="Times New Roman" w:hAnsi="Times New Roman" w:cs="Times New Roman"/>
          <w:lang w:val="en-US"/>
        </w:rPr>
      </w:pPr>
      <w:r w:rsidRPr="005636F4">
        <w:rPr>
          <w:rFonts w:ascii="Times New Roman" w:hAnsi="Times New Roman" w:cs="Times New Roman"/>
          <w:lang w:val="en-US"/>
        </w:rPr>
        <w:t>Soil conditions are distinguished according to depth, fertility, and the presence of perennial roots. Soil depth is important because it determines the extent to which roots can penetrate into the earth and, therefore, the amount of water and nutrients available to the trees. The soil of taiga forests is sandy and quickly drained. Deciduous forests have brown soil, richer than sand in nutrients, and less porous. Rainforests and savanna woodlands have a soil layer rich in iron or aluminum, which give the soils either a reddish or yellowish cast. The amount of water available to the soil, and therefore available for tree growth, depends on the amount of annual rainfall. Water may be lost by evaporation from the surface or by leaf transpiration. Evaporation and transpiration also control the temperature of the air in forests, which is always slightly warmer in cold months and cooler in warm months than the air in surrounding regions.</w:t>
      </w:r>
    </w:p>
    <w:p w:rsidR="000A6D32" w:rsidDel="0070153B" w:rsidRDefault="000A6D32" w:rsidP="0070153B">
      <w:pPr>
        <w:spacing w:before="240" w:after="240"/>
        <w:ind w:left="709"/>
        <w:rPr>
          <w:del w:id="21" w:author="Τζίμης" w:date="2018-03-27T01:03:00Z"/>
          <w:lang w:val="en-US"/>
        </w:rPr>
        <w:pPrChange w:id="22" w:author="Τζίμης" w:date="2018-03-27T01:03:00Z">
          <w:pPr/>
        </w:pPrChange>
      </w:pPr>
    </w:p>
    <w:p w:rsidR="000A6D32" w:rsidRDefault="000A6D32">
      <w:pPr>
        <w:rPr>
          <w:rFonts w:asciiTheme="majorHAnsi" w:eastAsiaTheme="majorEastAsia" w:hAnsiTheme="majorHAnsi" w:cstheme="majorBidi"/>
          <w:b/>
          <w:bCs/>
          <w:color w:val="365F91" w:themeColor="accent1" w:themeShade="BF"/>
          <w:sz w:val="28"/>
          <w:szCs w:val="28"/>
          <w:lang w:val="en-US"/>
        </w:rPr>
      </w:pPr>
      <w:del w:id="23" w:author="Τζίμης" w:date="2018-03-27T01:03:00Z">
        <w:r w:rsidDel="0070153B">
          <w:rPr>
            <w:lang w:val="en-US"/>
          </w:rPr>
          <w:br w:type="page"/>
        </w:r>
      </w:del>
    </w:p>
    <w:p w:rsidR="000A6D32" w:rsidRPr="000A6D32" w:rsidRDefault="000A6D32" w:rsidP="000A6D32">
      <w:pPr>
        <w:pStyle w:val="1"/>
        <w:rPr>
          <w:color w:val="5F497A" w:themeColor="accent4" w:themeShade="BF"/>
          <w:lang w:val="en-US"/>
        </w:rPr>
      </w:pPr>
      <w:bookmarkStart w:id="24" w:name="_Toc509874001"/>
      <w:r w:rsidRPr="000A6D32">
        <w:rPr>
          <w:color w:val="5F497A" w:themeColor="accent4" w:themeShade="BF"/>
          <w:lang w:val="en-US"/>
        </w:rPr>
        <w:t>Biodiversity</w:t>
      </w:r>
      <w:bookmarkEnd w:id="24"/>
    </w:p>
    <w:p w:rsidR="000A6D32" w:rsidRPr="000A6D32" w:rsidRDefault="000A6D32" w:rsidP="000A6D32">
      <w:pPr>
        <w:pStyle w:val="3"/>
        <w:rPr>
          <w:lang w:val="en-US"/>
        </w:rPr>
      </w:pPr>
      <w:bookmarkStart w:id="25" w:name="_Toc509874002"/>
      <w:r>
        <w:rPr>
          <w:lang w:val="en-US"/>
        </w:rPr>
        <w:t>Heading 3</w:t>
      </w:r>
      <w:bookmarkEnd w:id="25"/>
    </w:p>
    <w:p w:rsidR="00000000" w:rsidRDefault="000A6D32">
      <w:pPr>
        <w:spacing w:before="240" w:after="240"/>
        <w:ind w:left="709"/>
        <w:rPr>
          <w:rFonts w:ascii="Times New Roman" w:hAnsi="Times New Roman" w:cs="Times New Roman"/>
          <w:lang w:val="en-US"/>
          <w:rPrChange w:id="26" w:author="Τζίμης" w:date="2018-03-27T00:55:00Z">
            <w:rPr>
              <w:rFonts w:ascii="Times New Roman" w:hAnsi="Times New Roman" w:cs="Times New Roman"/>
            </w:rPr>
          </w:rPrChange>
        </w:rPr>
        <w:pPrChange w:id="27" w:author="Τζίμης" w:date="2018-03-27T01:01:00Z">
          <w:pPr>
            <w:ind w:left="709"/>
          </w:pPr>
        </w:pPrChange>
      </w:pPr>
      <w:r w:rsidRPr="005636F4">
        <w:rPr>
          <w:rFonts w:ascii="Times New Roman" w:hAnsi="Times New Roman" w:cs="Times New Roman"/>
          <w:lang w:val="en-US"/>
        </w:rPr>
        <w:t>Biodiversity, a portmanteau of "bio" (life) and "diversity", generally refers to the variety and variability of life on Earth. According to the United Nations Environment Programme (UNEP), biodiversity typically measures variation at the genetic, the species, and the ecosystem level.[1] Terrestrial biodiversity tends to be greater near the equator,[2] which seems to be the result of the warm climate and high primary productivity.[3] Biodiversity is not distributed evenly on Earth, and is richest in the tropics. These tropical forest ecosystems cover less than 10 percent of earth's surface, and contain about 90 percent of the world's species.[4] Marine biodiversity tends to be highest along coasts in the Western Pacific, where sea surface temperature is highest, and in the mid-latitudinal band in all oceans. There are latitudinal gradients in species diversity.[5] Biodiversity generally tends to cluster in hotspots,[6] and has been increasing through time,[7][8] but will be likely to slow in the future.[9</w:t>
      </w:r>
    </w:p>
    <w:p w:rsidR="00C009D9" w:rsidRPr="003D39F0" w:rsidRDefault="00C009D9" w:rsidP="005636F4">
      <w:pPr>
        <w:ind w:left="709"/>
        <w:rPr>
          <w:rFonts w:ascii="Times New Roman" w:hAnsi="Times New Roman" w:cs="Times New Roman"/>
          <w:lang w:val="en-US"/>
          <w:rPrChange w:id="28" w:author="Τζίμης" w:date="2018-03-27T00:55:00Z">
            <w:rPr>
              <w:rFonts w:ascii="Times New Roman" w:hAnsi="Times New Roman" w:cs="Times New Roman"/>
            </w:rPr>
          </w:rPrChange>
        </w:rPr>
      </w:pPr>
    </w:p>
    <w:p w:rsidR="00124CC0" w:rsidRDefault="00C009D9" w:rsidP="00124CC0">
      <w:pPr>
        <w:pStyle w:val="2"/>
        <w:rPr>
          <w:lang w:val="en-US"/>
        </w:rPr>
      </w:pPr>
      <w:bookmarkStart w:id="29" w:name="_Toc509874003"/>
      <w:r>
        <w:rPr>
          <w:lang w:val="en-US"/>
        </w:rPr>
        <w:t>COMPLEX TABLE (less accessible)</w:t>
      </w:r>
      <w:bookmarkEnd w:id="29"/>
      <w:r w:rsidR="00124CC0">
        <w:rPr>
          <w:lang w:val="en-US"/>
        </w:rPr>
        <w:t xml:space="preserve"> </w:t>
      </w:r>
    </w:p>
    <w:tbl>
      <w:tblPr>
        <w:tblStyle w:val="1-5"/>
        <w:tblpPr w:leftFromText="180" w:rightFromText="180" w:vertAnchor="text" w:horzAnchor="margin" w:tblpY="1198"/>
        <w:tblW w:w="8671" w:type="dxa"/>
        <w:tblLook w:val="04A0"/>
      </w:tblPr>
      <w:tblGrid>
        <w:gridCol w:w="1734"/>
        <w:gridCol w:w="6"/>
        <w:gridCol w:w="1727"/>
        <w:gridCol w:w="1734"/>
        <w:gridCol w:w="6"/>
        <w:gridCol w:w="1726"/>
        <w:gridCol w:w="1738"/>
      </w:tblGrid>
      <w:tr w:rsidR="00124CC0" w:rsidRPr="00C009D9" w:rsidTr="00124CC0">
        <w:trPr>
          <w:cnfStyle w:val="100000000000"/>
          <w:trHeight w:val="424"/>
        </w:trPr>
        <w:tc>
          <w:tcPr>
            <w:cnfStyle w:val="001000000000"/>
            <w:tcW w:w="1734" w:type="dxa"/>
          </w:tcPr>
          <w:p w:rsidR="00124CC0" w:rsidRPr="00C009D9" w:rsidRDefault="00124CC0" w:rsidP="00124CC0">
            <w:pPr>
              <w:spacing w:after="200" w:line="276" w:lineRule="auto"/>
              <w:rPr>
                <w:color w:val="0D0D0D" w:themeColor="text1" w:themeTint="F2"/>
                <w:lang w:val="en-US"/>
              </w:rPr>
            </w:pPr>
            <w:r w:rsidRPr="00C009D9">
              <w:rPr>
                <w:color w:val="0D0D0D" w:themeColor="text1" w:themeTint="F2"/>
                <w:lang w:val="en-US"/>
              </w:rPr>
              <w:t>LESSON</w:t>
            </w:r>
          </w:p>
        </w:tc>
        <w:tc>
          <w:tcPr>
            <w:tcW w:w="1733" w:type="dxa"/>
            <w:gridSpan w:val="2"/>
          </w:tcPr>
          <w:p w:rsidR="00124CC0" w:rsidRPr="00C009D9" w:rsidRDefault="00124CC0" w:rsidP="00124CC0">
            <w:pPr>
              <w:spacing w:after="200" w:line="276" w:lineRule="auto"/>
              <w:cnfStyle w:val="100000000000"/>
              <w:rPr>
                <w:color w:val="0D0D0D" w:themeColor="text1" w:themeTint="F2"/>
                <w:lang w:val="en-US"/>
              </w:rPr>
            </w:pPr>
            <w:r w:rsidRPr="00C009D9">
              <w:rPr>
                <w:color w:val="0D0D0D" w:themeColor="text1" w:themeTint="F2"/>
                <w:lang w:val="en-US"/>
              </w:rPr>
              <w:t>TOPIC</w:t>
            </w:r>
          </w:p>
        </w:tc>
        <w:tc>
          <w:tcPr>
            <w:tcW w:w="1734" w:type="dxa"/>
          </w:tcPr>
          <w:p w:rsidR="00124CC0" w:rsidRPr="00C009D9" w:rsidRDefault="00124CC0" w:rsidP="00124CC0">
            <w:pPr>
              <w:spacing w:after="200" w:line="276" w:lineRule="auto"/>
              <w:cnfStyle w:val="100000000000"/>
              <w:rPr>
                <w:color w:val="0D0D0D" w:themeColor="text1" w:themeTint="F2"/>
                <w:lang w:val="en-US"/>
              </w:rPr>
            </w:pPr>
            <w:r w:rsidRPr="00C009D9">
              <w:rPr>
                <w:color w:val="0D0D0D" w:themeColor="text1" w:themeTint="F2"/>
                <w:lang w:val="en-US"/>
              </w:rPr>
              <w:t>ASSIGNMENT</w:t>
            </w:r>
          </w:p>
        </w:tc>
        <w:tc>
          <w:tcPr>
            <w:tcW w:w="1732" w:type="dxa"/>
            <w:gridSpan w:val="2"/>
          </w:tcPr>
          <w:p w:rsidR="00124CC0" w:rsidRPr="00C009D9" w:rsidRDefault="00124CC0" w:rsidP="00124CC0">
            <w:pPr>
              <w:spacing w:after="200" w:line="276" w:lineRule="auto"/>
              <w:cnfStyle w:val="100000000000"/>
              <w:rPr>
                <w:color w:val="0D0D0D" w:themeColor="text1" w:themeTint="F2"/>
                <w:lang w:val="en-US"/>
              </w:rPr>
            </w:pPr>
            <w:r w:rsidRPr="00C009D9">
              <w:rPr>
                <w:color w:val="0D0D0D" w:themeColor="text1" w:themeTint="F2"/>
                <w:lang w:val="en-US"/>
              </w:rPr>
              <w:t>Points</w:t>
            </w:r>
          </w:p>
        </w:tc>
        <w:tc>
          <w:tcPr>
            <w:tcW w:w="1738" w:type="dxa"/>
          </w:tcPr>
          <w:p w:rsidR="00124CC0" w:rsidRPr="00C009D9" w:rsidRDefault="00124CC0" w:rsidP="00124CC0">
            <w:pPr>
              <w:spacing w:after="200" w:line="276" w:lineRule="auto"/>
              <w:cnfStyle w:val="100000000000"/>
              <w:rPr>
                <w:color w:val="0D0D0D" w:themeColor="text1" w:themeTint="F2"/>
                <w:lang w:val="en-US"/>
              </w:rPr>
            </w:pPr>
            <w:r w:rsidRPr="00C009D9">
              <w:rPr>
                <w:color w:val="0D0D0D" w:themeColor="text1" w:themeTint="F2"/>
                <w:lang w:val="en-US"/>
              </w:rPr>
              <w:t>DUE</w:t>
            </w:r>
          </w:p>
        </w:tc>
      </w:tr>
      <w:tr w:rsidR="00124CC0" w:rsidRPr="00C009D9" w:rsidTr="00124CC0">
        <w:trPr>
          <w:cnfStyle w:val="000000100000"/>
          <w:trHeight w:val="358"/>
        </w:trPr>
        <w:tc>
          <w:tcPr>
            <w:cnfStyle w:val="001000000000"/>
            <w:tcW w:w="1734" w:type="dxa"/>
            <w:vMerge w:val="restart"/>
          </w:tcPr>
          <w:p w:rsidR="00124CC0" w:rsidRPr="00C009D9" w:rsidRDefault="00124CC0" w:rsidP="00124CC0">
            <w:pPr>
              <w:spacing w:after="200" w:line="276" w:lineRule="auto"/>
              <w:rPr>
                <w:color w:val="0D0D0D" w:themeColor="text1" w:themeTint="F2"/>
                <w:lang w:val="en-US"/>
              </w:rPr>
            </w:pPr>
            <w:r w:rsidRPr="00C009D9">
              <w:rPr>
                <w:color w:val="0D0D0D" w:themeColor="text1" w:themeTint="F2"/>
                <w:lang w:val="en-US"/>
              </w:rPr>
              <w:t>1</w:t>
            </w:r>
          </w:p>
        </w:tc>
        <w:tc>
          <w:tcPr>
            <w:tcW w:w="1733" w:type="dxa"/>
            <w:gridSpan w:val="2"/>
            <w:vMerge w:val="restart"/>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What is Distance Learning?</w:t>
            </w:r>
          </w:p>
        </w:tc>
        <w:tc>
          <w:tcPr>
            <w:tcW w:w="1734"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Wiki #1</w:t>
            </w:r>
          </w:p>
        </w:tc>
        <w:tc>
          <w:tcPr>
            <w:tcW w:w="1732" w:type="dxa"/>
            <w:gridSpan w:val="2"/>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10</w:t>
            </w:r>
          </w:p>
        </w:tc>
        <w:tc>
          <w:tcPr>
            <w:tcW w:w="1738"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March 10</w:t>
            </w:r>
          </w:p>
        </w:tc>
      </w:tr>
      <w:tr w:rsidR="00124CC0" w:rsidRPr="00C009D9" w:rsidTr="00124CC0">
        <w:trPr>
          <w:trHeight w:val="312"/>
        </w:trPr>
        <w:tc>
          <w:tcPr>
            <w:cnfStyle w:val="001000000000"/>
            <w:tcW w:w="1734" w:type="dxa"/>
            <w:vMerge/>
          </w:tcPr>
          <w:p w:rsidR="00124CC0" w:rsidRPr="00C009D9" w:rsidRDefault="00124CC0" w:rsidP="00124CC0">
            <w:pPr>
              <w:spacing w:after="200" w:line="276" w:lineRule="auto"/>
              <w:rPr>
                <w:color w:val="0D0D0D" w:themeColor="text1" w:themeTint="F2"/>
                <w:lang w:val="en-US"/>
              </w:rPr>
            </w:pPr>
          </w:p>
        </w:tc>
        <w:tc>
          <w:tcPr>
            <w:tcW w:w="1733" w:type="dxa"/>
            <w:gridSpan w:val="2"/>
            <w:vMerge/>
          </w:tcPr>
          <w:p w:rsidR="00124CC0" w:rsidRPr="00C009D9" w:rsidRDefault="00124CC0" w:rsidP="00124CC0">
            <w:pPr>
              <w:spacing w:after="200" w:line="276" w:lineRule="auto"/>
              <w:cnfStyle w:val="000000000000"/>
              <w:rPr>
                <w:color w:val="0D0D0D" w:themeColor="text1" w:themeTint="F2"/>
                <w:lang w:val="en-US"/>
              </w:rPr>
            </w:pPr>
          </w:p>
        </w:tc>
        <w:tc>
          <w:tcPr>
            <w:tcW w:w="1734" w:type="dxa"/>
          </w:tcPr>
          <w:p w:rsidR="00124CC0" w:rsidRPr="00C009D9" w:rsidRDefault="00124CC0" w:rsidP="00124CC0">
            <w:pPr>
              <w:spacing w:after="200" w:line="276" w:lineRule="auto"/>
              <w:cnfStyle w:val="000000000000"/>
              <w:rPr>
                <w:color w:val="0D0D0D" w:themeColor="text1" w:themeTint="F2"/>
                <w:lang w:val="en-US"/>
              </w:rPr>
            </w:pPr>
            <w:r w:rsidRPr="00C009D9">
              <w:rPr>
                <w:color w:val="0D0D0D" w:themeColor="text1" w:themeTint="F2"/>
                <w:lang w:val="en-US"/>
              </w:rPr>
              <w:t>Presentation</w:t>
            </w:r>
          </w:p>
        </w:tc>
        <w:tc>
          <w:tcPr>
            <w:tcW w:w="1732" w:type="dxa"/>
            <w:gridSpan w:val="2"/>
          </w:tcPr>
          <w:p w:rsidR="00124CC0" w:rsidRPr="00C009D9" w:rsidRDefault="00124CC0" w:rsidP="00124CC0">
            <w:pPr>
              <w:spacing w:after="200" w:line="276" w:lineRule="auto"/>
              <w:cnfStyle w:val="000000000000"/>
              <w:rPr>
                <w:color w:val="0D0D0D" w:themeColor="text1" w:themeTint="F2"/>
                <w:lang w:val="en-US"/>
              </w:rPr>
            </w:pPr>
            <w:r w:rsidRPr="00C009D9">
              <w:rPr>
                <w:color w:val="0D0D0D" w:themeColor="text1" w:themeTint="F2"/>
                <w:lang w:val="en-US"/>
              </w:rPr>
              <w:t>20</w:t>
            </w:r>
          </w:p>
        </w:tc>
        <w:tc>
          <w:tcPr>
            <w:tcW w:w="1738" w:type="dxa"/>
          </w:tcPr>
          <w:p w:rsidR="00124CC0" w:rsidRPr="00C009D9" w:rsidRDefault="00124CC0" w:rsidP="00124CC0">
            <w:pPr>
              <w:spacing w:after="200" w:line="276" w:lineRule="auto"/>
              <w:cnfStyle w:val="000000000000"/>
              <w:rPr>
                <w:color w:val="0D0D0D" w:themeColor="text1" w:themeTint="F2"/>
                <w:lang w:val="en-US"/>
              </w:rPr>
            </w:pPr>
          </w:p>
        </w:tc>
      </w:tr>
      <w:tr w:rsidR="00124CC0" w:rsidRPr="00C009D9" w:rsidTr="00124CC0">
        <w:trPr>
          <w:cnfStyle w:val="000000100000"/>
          <w:trHeight w:val="671"/>
        </w:trPr>
        <w:tc>
          <w:tcPr>
            <w:cnfStyle w:val="001000000000"/>
            <w:tcW w:w="1734" w:type="dxa"/>
          </w:tcPr>
          <w:p w:rsidR="00124CC0" w:rsidRPr="00C009D9" w:rsidRDefault="00124CC0" w:rsidP="00124CC0">
            <w:pPr>
              <w:spacing w:after="200" w:line="276" w:lineRule="auto"/>
              <w:rPr>
                <w:color w:val="0D0D0D" w:themeColor="text1" w:themeTint="F2"/>
                <w:lang w:val="en-US"/>
              </w:rPr>
            </w:pPr>
            <w:r w:rsidRPr="00C009D9">
              <w:rPr>
                <w:color w:val="0D0D0D" w:themeColor="text1" w:themeTint="F2"/>
                <w:lang w:val="en-US"/>
              </w:rPr>
              <w:t>2</w:t>
            </w:r>
          </w:p>
        </w:tc>
        <w:tc>
          <w:tcPr>
            <w:tcW w:w="1733" w:type="dxa"/>
            <w:gridSpan w:val="2"/>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History &amp; Theories</w:t>
            </w:r>
          </w:p>
        </w:tc>
        <w:tc>
          <w:tcPr>
            <w:tcW w:w="1734"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Brief Paper</w:t>
            </w:r>
          </w:p>
        </w:tc>
        <w:tc>
          <w:tcPr>
            <w:tcW w:w="1732" w:type="dxa"/>
            <w:gridSpan w:val="2"/>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20</w:t>
            </w:r>
          </w:p>
        </w:tc>
        <w:tc>
          <w:tcPr>
            <w:tcW w:w="1738"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March 24</w:t>
            </w:r>
          </w:p>
        </w:tc>
      </w:tr>
      <w:tr w:rsidR="00124CC0" w:rsidRPr="00C009D9" w:rsidTr="00124CC0">
        <w:trPr>
          <w:trHeight w:val="450"/>
        </w:trPr>
        <w:tc>
          <w:tcPr>
            <w:cnfStyle w:val="001000000000"/>
            <w:tcW w:w="8671" w:type="dxa"/>
            <w:gridSpan w:val="7"/>
          </w:tcPr>
          <w:p w:rsidR="00124CC0" w:rsidRPr="00C009D9" w:rsidRDefault="00124CC0" w:rsidP="00124CC0">
            <w:pPr>
              <w:spacing w:after="200" w:line="276" w:lineRule="auto"/>
              <w:rPr>
                <w:color w:val="0D0D0D" w:themeColor="text1" w:themeTint="F2"/>
                <w:lang w:val="en-US"/>
              </w:rPr>
            </w:pPr>
            <w:r w:rsidRPr="00C009D9">
              <w:rPr>
                <w:color w:val="0D0D0D" w:themeColor="text1" w:themeTint="F2"/>
                <w:lang w:val="en-US"/>
              </w:rPr>
              <w:t xml:space="preserve">                                                               Spring Break</w:t>
            </w:r>
          </w:p>
        </w:tc>
      </w:tr>
      <w:tr w:rsidR="00124CC0" w:rsidRPr="00C009D9" w:rsidTr="00124CC0">
        <w:trPr>
          <w:cnfStyle w:val="000000100000"/>
          <w:trHeight w:val="450"/>
        </w:trPr>
        <w:tc>
          <w:tcPr>
            <w:cnfStyle w:val="001000000000"/>
            <w:tcW w:w="1740" w:type="dxa"/>
            <w:gridSpan w:val="2"/>
            <w:vMerge w:val="restart"/>
          </w:tcPr>
          <w:p w:rsidR="00124CC0" w:rsidRPr="00C009D9" w:rsidRDefault="00124CC0" w:rsidP="00124CC0">
            <w:pPr>
              <w:spacing w:after="200" w:line="276" w:lineRule="auto"/>
              <w:rPr>
                <w:color w:val="0D0D0D" w:themeColor="text1" w:themeTint="F2"/>
                <w:lang w:val="en-US"/>
              </w:rPr>
            </w:pPr>
            <w:r w:rsidRPr="00C009D9">
              <w:rPr>
                <w:color w:val="0D0D0D" w:themeColor="text1" w:themeTint="F2"/>
                <w:lang w:val="en-US"/>
              </w:rPr>
              <w:t>3</w:t>
            </w:r>
          </w:p>
        </w:tc>
        <w:tc>
          <w:tcPr>
            <w:tcW w:w="1727" w:type="dxa"/>
            <w:vMerge w:val="restart"/>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Distance Learners</w:t>
            </w:r>
          </w:p>
        </w:tc>
        <w:tc>
          <w:tcPr>
            <w:tcW w:w="1740" w:type="dxa"/>
            <w:gridSpan w:val="2"/>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Discussion #1</w:t>
            </w:r>
          </w:p>
        </w:tc>
        <w:tc>
          <w:tcPr>
            <w:tcW w:w="1726"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10</w:t>
            </w:r>
          </w:p>
        </w:tc>
        <w:tc>
          <w:tcPr>
            <w:tcW w:w="1738"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April 7</w:t>
            </w:r>
          </w:p>
        </w:tc>
      </w:tr>
      <w:tr w:rsidR="00124CC0" w:rsidRPr="00C009D9" w:rsidTr="00124CC0">
        <w:trPr>
          <w:trHeight w:val="433"/>
        </w:trPr>
        <w:tc>
          <w:tcPr>
            <w:cnfStyle w:val="001000000000"/>
            <w:tcW w:w="1740" w:type="dxa"/>
            <w:gridSpan w:val="2"/>
            <w:vMerge/>
          </w:tcPr>
          <w:p w:rsidR="00124CC0" w:rsidRPr="00C009D9" w:rsidRDefault="00124CC0" w:rsidP="00124CC0">
            <w:pPr>
              <w:spacing w:after="200" w:line="276" w:lineRule="auto"/>
              <w:rPr>
                <w:color w:val="0D0D0D" w:themeColor="text1" w:themeTint="F2"/>
                <w:lang w:val="en-US"/>
              </w:rPr>
            </w:pPr>
          </w:p>
        </w:tc>
        <w:tc>
          <w:tcPr>
            <w:tcW w:w="1727" w:type="dxa"/>
            <w:vMerge/>
          </w:tcPr>
          <w:p w:rsidR="00124CC0" w:rsidRPr="00C009D9" w:rsidRDefault="00124CC0" w:rsidP="00124CC0">
            <w:pPr>
              <w:spacing w:after="200" w:line="276" w:lineRule="auto"/>
              <w:cnfStyle w:val="000000000000"/>
              <w:rPr>
                <w:color w:val="0D0D0D" w:themeColor="text1" w:themeTint="F2"/>
                <w:lang w:val="en-US"/>
              </w:rPr>
            </w:pPr>
          </w:p>
        </w:tc>
        <w:tc>
          <w:tcPr>
            <w:tcW w:w="1740" w:type="dxa"/>
            <w:gridSpan w:val="2"/>
          </w:tcPr>
          <w:p w:rsidR="00124CC0" w:rsidRPr="00C009D9" w:rsidRDefault="00124CC0" w:rsidP="00124CC0">
            <w:pPr>
              <w:spacing w:after="200" w:line="276" w:lineRule="auto"/>
              <w:cnfStyle w:val="000000000000"/>
              <w:rPr>
                <w:color w:val="0D0D0D" w:themeColor="text1" w:themeTint="F2"/>
                <w:lang w:val="en-US"/>
              </w:rPr>
            </w:pPr>
            <w:r w:rsidRPr="00C009D9">
              <w:rPr>
                <w:color w:val="0D0D0D" w:themeColor="text1" w:themeTint="F2"/>
                <w:lang w:val="en-US"/>
              </w:rPr>
              <w:t>Group Project</w:t>
            </w:r>
          </w:p>
        </w:tc>
        <w:tc>
          <w:tcPr>
            <w:tcW w:w="1726" w:type="dxa"/>
          </w:tcPr>
          <w:p w:rsidR="00124CC0" w:rsidRPr="00C009D9" w:rsidRDefault="00124CC0" w:rsidP="00124CC0">
            <w:pPr>
              <w:spacing w:after="200" w:line="276" w:lineRule="auto"/>
              <w:cnfStyle w:val="000000000000"/>
              <w:rPr>
                <w:color w:val="0D0D0D" w:themeColor="text1" w:themeTint="F2"/>
                <w:lang w:val="en-US"/>
              </w:rPr>
            </w:pPr>
            <w:r w:rsidRPr="00C009D9">
              <w:rPr>
                <w:color w:val="0D0D0D" w:themeColor="text1" w:themeTint="F2"/>
                <w:lang w:val="en-US"/>
              </w:rPr>
              <w:t>50</w:t>
            </w:r>
          </w:p>
        </w:tc>
        <w:tc>
          <w:tcPr>
            <w:tcW w:w="1738" w:type="dxa"/>
          </w:tcPr>
          <w:p w:rsidR="00124CC0" w:rsidRPr="00C009D9" w:rsidRDefault="00124CC0" w:rsidP="00124CC0">
            <w:pPr>
              <w:spacing w:after="200" w:line="276" w:lineRule="auto"/>
              <w:cnfStyle w:val="000000000000"/>
              <w:rPr>
                <w:color w:val="0D0D0D" w:themeColor="text1" w:themeTint="F2"/>
                <w:lang w:val="en-US"/>
              </w:rPr>
            </w:pPr>
            <w:r w:rsidRPr="00C009D9">
              <w:rPr>
                <w:color w:val="0D0D0D" w:themeColor="text1" w:themeTint="F2"/>
                <w:lang w:val="en-US"/>
              </w:rPr>
              <w:t>April 14</w:t>
            </w:r>
          </w:p>
        </w:tc>
      </w:tr>
      <w:tr w:rsidR="00124CC0" w:rsidRPr="00C009D9" w:rsidTr="00124CC0">
        <w:trPr>
          <w:cnfStyle w:val="000000100000"/>
          <w:trHeight w:val="1768"/>
        </w:trPr>
        <w:tc>
          <w:tcPr>
            <w:cnfStyle w:val="001000000000"/>
            <w:tcW w:w="1740" w:type="dxa"/>
            <w:gridSpan w:val="2"/>
          </w:tcPr>
          <w:p w:rsidR="00124CC0" w:rsidRPr="00C009D9" w:rsidRDefault="00124CC0" w:rsidP="00124CC0">
            <w:pPr>
              <w:spacing w:after="200" w:line="276" w:lineRule="auto"/>
              <w:rPr>
                <w:color w:val="0D0D0D" w:themeColor="text1" w:themeTint="F2"/>
                <w:lang w:val="en-US"/>
              </w:rPr>
            </w:pPr>
            <w:r w:rsidRPr="00C009D9">
              <w:rPr>
                <w:color w:val="0D0D0D" w:themeColor="text1" w:themeTint="F2"/>
                <w:lang w:val="en-US"/>
              </w:rPr>
              <w:t>4</w:t>
            </w:r>
          </w:p>
        </w:tc>
        <w:tc>
          <w:tcPr>
            <w:tcW w:w="1727"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Media Selection</w:t>
            </w:r>
          </w:p>
        </w:tc>
        <w:tc>
          <w:tcPr>
            <w:tcW w:w="1740" w:type="dxa"/>
            <w:gridSpan w:val="2"/>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Blog #1</w:t>
            </w:r>
          </w:p>
        </w:tc>
        <w:tc>
          <w:tcPr>
            <w:tcW w:w="1726"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10</w:t>
            </w:r>
          </w:p>
        </w:tc>
        <w:tc>
          <w:tcPr>
            <w:tcW w:w="1738" w:type="dxa"/>
          </w:tcPr>
          <w:p w:rsidR="00124CC0" w:rsidRPr="00C009D9" w:rsidRDefault="00124CC0" w:rsidP="00124CC0">
            <w:pPr>
              <w:spacing w:after="200" w:line="276" w:lineRule="auto"/>
              <w:cnfStyle w:val="000000100000"/>
              <w:rPr>
                <w:color w:val="0D0D0D" w:themeColor="text1" w:themeTint="F2"/>
                <w:lang w:val="en-US"/>
              </w:rPr>
            </w:pPr>
            <w:r w:rsidRPr="00C009D9">
              <w:rPr>
                <w:color w:val="0D0D0D" w:themeColor="text1" w:themeTint="F2"/>
                <w:lang w:val="en-US"/>
              </w:rPr>
              <w:t>April 21</w:t>
            </w:r>
          </w:p>
        </w:tc>
      </w:tr>
    </w:tbl>
    <w:p w:rsidR="00124CC0" w:rsidRPr="00124CC0" w:rsidRDefault="00124CC0" w:rsidP="00124CC0">
      <w:pPr>
        <w:pStyle w:val="1"/>
        <w:jc w:val="center"/>
        <w:rPr>
          <w:lang w:val="en-US"/>
        </w:rPr>
        <w:sectPr w:rsidR="00124CC0" w:rsidRPr="00124CC0" w:rsidSect="0085601E">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bookmarkStart w:id="30" w:name="_Toc509874004"/>
      <w:r>
        <w:rPr>
          <w:lang w:val="en-US"/>
        </w:rPr>
        <w:t>Class Schedule</w:t>
      </w:r>
      <w:bookmarkEnd w:id="30"/>
    </w:p>
    <w:p w:rsidR="00124CC0" w:rsidRDefault="00124CC0" w:rsidP="00124CC0">
      <w:pPr>
        <w:rPr>
          <w:lang w:val="en-US"/>
        </w:rPr>
      </w:pPr>
    </w:p>
    <w:p w:rsidR="00FA413C" w:rsidRPr="00FA413C" w:rsidRDefault="003B024F" w:rsidP="00FA413C">
      <w:pPr>
        <w:pStyle w:val="1"/>
        <w:jc w:val="center"/>
        <w:rPr>
          <w:color w:val="5F497A" w:themeColor="accent4" w:themeShade="BF"/>
          <w:sz w:val="32"/>
          <w:szCs w:val="32"/>
          <w:lang w:val="en-US"/>
          <w:rPrChange w:id="31" w:author="Τζίμης" w:date="2018-03-27T00:57:00Z">
            <w:rPr>
              <w:color w:val="5F497A" w:themeColor="accent4" w:themeShade="BF"/>
              <w:lang w:val="en-US"/>
            </w:rPr>
          </w:rPrChange>
        </w:rPr>
        <w:pPrChange w:id="32" w:author="Τζίμης" w:date="2018-03-27T00:57:00Z">
          <w:pPr>
            <w:pStyle w:val="1"/>
          </w:pPr>
        </w:pPrChange>
      </w:pPr>
      <w:r>
        <w:rPr>
          <w:noProof/>
          <w:color w:val="5F497A" w:themeColor="accent4" w:themeShade="BF"/>
          <w:sz w:val="32"/>
          <w:szCs w:val="32"/>
          <w:lang w:eastAsia="el-GR"/>
          <w:rPrChange w:id="33">
            <w:rPr>
              <w:noProof/>
              <w:color w:val="5F497A" w:themeColor="accent4" w:themeShade="BF"/>
              <w:lang w:eastAsia="el-GR"/>
            </w:rPr>
          </w:rPrChange>
        </w:rPr>
        <w:drawing>
          <wp:anchor distT="0" distB="0" distL="114300" distR="114300" simplePos="0" relativeHeight="251658240" behindDoc="1" locked="0" layoutInCell="1" allowOverlap="1">
            <wp:simplePos x="0" y="0"/>
            <wp:positionH relativeFrom="column">
              <wp:posOffset>252095</wp:posOffset>
            </wp:positionH>
            <wp:positionV relativeFrom="paragraph">
              <wp:posOffset>100330</wp:posOffset>
            </wp:positionV>
            <wp:extent cx="3057525" cy="2200275"/>
            <wp:effectExtent l="19050" t="0" r="9525" b="0"/>
            <wp:wrapTight wrapText="bothSides">
              <wp:wrapPolygon edited="1">
                <wp:start x="7671" y="0"/>
                <wp:lineTo x="-135" y="2244"/>
                <wp:lineTo x="135" y="8977"/>
                <wp:lineTo x="673" y="14961"/>
                <wp:lineTo x="673" y="18888"/>
                <wp:lineTo x="5450" y="18982"/>
                <wp:lineTo x="6460" y="20945"/>
                <wp:lineTo x="8142" y="18982"/>
                <wp:lineTo x="8748" y="21506"/>
                <wp:lineTo x="10228" y="20852"/>
                <wp:lineTo x="13862" y="21506"/>
                <wp:lineTo x="13996" y="20945"/>
                <wp:lineTo x="13391" y="19917"/>
                <wp:lineTo x="14064" y="18982"/>
                <wp:lineTo x="15006" y="18047"/>
                <wp:lineTo x="15679" y="13745"/>
                <wp:lineTo x="16822" y="18140"/>
                <wp:lineTo x="16957" y="17953"/>
                <wp:lineTo x="14938" y="16364"/>
                <wp:lineTo x="17092" y="16270"/>
                <wp:lineTo x="15207" y="12623"/>
                <wp:lineTo x="18572" y="15148"/>
                <wp:lineTo x="18572" y="14961"/>
                <wp:lineTo x="17832" y="13371"/>
                <wp:lineTo x="19110" y="12156"/>
                <wp:lineTo x="19918" y="11969"/>
                <wp:lineTo x="17293" y="10940"/>
                <wp:lineTo x="19783" y="10192"/>
                <wp:lineTo x="21667" y="9912"/>
                <wp:lineTo x="19918" y="8883"/>
                <wp:lineTo x="19312" y="6358"/>
                <wp:lineTo x="21667" y="7481"/>
                <wp:lineTo x="21264" y="6358"/>
                <wp:lineTo x="20860" y="5797"/>
                <wp:lineTo x="16957" y="2992"/>
                <wp:lineTo x="17092" y="1870"/>
                <wp:lineTo x="14938" y="187"/>
                <wp:lineTo x="12920" y="0"/>
                <wp:lineTo x="7671" y="0"/>
              </wp:wrapPolygon>
            </wp:wrapTight>
            <wp:docPr id="2" name="1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6"/>
                    <a:stretch>
                      <a:fillRect/>
                    </a:stretch>
                  </pic:blipFill>
                  <pic:spPr>
                    <a:xfrm>
                      <a:off x="0" y="0"/>
                      <a:ext cx="3057525" cy="2200275"/>
                    </a:xfrm>
                    <a:prstGeom prst="rect">
                      <a:avLst/>
                    </a:prstGeom>
                  </pic:spPr>
                </pic:pic>
              </a:graphicData>
            </a:graphic>
          </wp:anchor>
        </w:drawing>
      </w:r>
      <w:bookmarkStart w:id="34" w:name="_Toc509874005"/>
      <w:r w:rsidR="00FA413C" w:rsidRPr="00FA413C">
        <w:rPr>
          <w:color w:val="5F497A" w:themeColor="accent4" w:themeShade="BF"/>
          <w:sz w:val="32"/>
          <w:szCs w:val="32"/>
          <w:lang w:val="en-US"/>
          <w:rPrChange w:id="35" w:author="Τζίμης" w:date="2018-03-27T00:57:00Z">
            <w:rPr>
              <w:color w:val="5F497A" w:themeColor="accent4" w:themeShade="BF"/>
              <w:lang w:val="en-US"/>
            </w:rPr>
          </w:rPrChange>
        </w:rPr>
        <w:t>Habitat</w:t>
      </w:r>
      <w:bookmarkEnd w:id="34"/>
    </w:p>
    <w:p w:rsidR="000A6D32" w:rsidRPr="005636F4" w:rsidDel="0070153B" w:rsidRDefault="000A6D32" w:rsidP="0070153B">
      <w:pPr>
        <w:spacing w:before="240" w:after="240"/>
        <w:ind w:left="709"/>
        <w:rPr>
          <w:del w:id="36" w:author="Τζίμης" w:date="2018-03-27T01:03:00Z"/>
          <w:rFonts w:ascii="Times New Roman" w:hAnsi="Times New Roman" w:cs="Times New Roman"/>
          <w:lang w:val="en-US"/>
        </w:rPr>
        <w:pPrChange w:id="37" w:author="Τζίμης" w:date="2018-03-27T01:03:00Z">
          <w:pPr>
            <w:ind w:left="709"/>
          </w:pPr>
        </w:pPrChange>
      </w:pPr>
      <w:r w:rsidRPr="005636F4">
        <w:rPr>
          <w:rFonts w:ascii="Times New Roman" w:hAnsi="Times New Roman" w:cs="Times New Roman"/>
          <w:lang w:val="en-US"/>
        </w:rPr>
        <w:t>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environment.[24][26][27]</w:t>
      </w:r>
    </w:p>
    <w:p w:rsidR="000A6D32" w:rsidRDefault="000A6D32" w:rsidP="0070153B">
      <w:pPr>
        <w:ind w:left="709"/>
        <w:rPr>
          <w:lang w:val="en-US"/>
        </w:rPr>
        <w:pPrChange w:id="38" w:author="Τζίμης" w:date="2018-03-27T01:03:00Z">
          <w:pPr/>
        </w:pPrChange>
      </w:pPr>
      <w:del w:id="39" w:author="Τζίμης" w:date="2018-03-27T01:03:00Z">
        <w:r w:rsidDel="0070153B">
          <w:rPr>
            <w:lang w:val="en-US"/>
          </w:rPr>
          <w:br w:type="page"/>
        </w:r>
      </w:del>
    </w:p>
    <w:p w:rsidR="00FA413C" w:rsidRDefault="000A6D32" w:rsidP="00FA413C">
      <w:pPr>
        <w:pStyle w:val="1"/>
        <w:jc w:val="center"/>
        <w:rPr>
          <w:color w:val="5F497A" w:themeColor="accent4" w:themeShade="BF"/>
          <w:lang w:val="en-US"/>
        </w:rPr>
        <w:pPrChange w:id="40" w:author="Τζίμης" w:date="2018-03-27T00:57:00Z">
          <w:pPr>
            <w:pStyle w:val="1"/>
          </w:pPr>
        </w:pPrChange>
      </w:pPr>
      <w:bookmarkStart w:id="41" w:name="_Toc509874006"/>
      <w:r w:rsidRPr="000A6D32">
        <w:rPr>
          <w:color w:val="5F497A" w:themeColor="accent4" w:themeShade="BF"/>
          <w:lang w:val="en-US"/>
        </w:rPr>
        <w:t>Niche</w:t>
      </w:r>
      <w:bookmarkEnd w:id="41"/>
    </w:p>
    <w:p w:rsidR="00000000" w:rsidRDefault="000A6D32">
      <w:pPr>
        <w:spacing w:before="240" w:after="240"/>
        <w:ind w:left="709"/>
        <w:rPr>
          <w:rFonts w:ascii="Times New Roman" w:hAnsi="Times New Roman" w:cs="Times New Roman"/>
          <w:lang w:val="en-US"/>
        </w:rPr>
        <w:pPrChange w:id="42" w:author="Τζίμης" w:date="2018-03-27T00:59:00Z">
          <w:pPr>
            <w:spacing w:after="240"/>
            <w:ind w:left="709"/>
          </w:pPr>
        </w:pPrChange>
      </w:pPr>
      <w:r w:rsidRPr="005636F4">
        <w:rPr>
          <w:rFonts w:ascii="Times New Roman" w:hAnsi="Times New Roman" w:cs="Times New Roman"/>
          <w:lang w:val="en-US"/>
        </w:rPr>
        <w:t>Definitions of the niche date back to 1917,[30] but G. Evelyn Hutchinson made conceptual advances in 1957[31][32] 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persists.[30][32][33] The Hutchinsonian niche is defined more technically as a "Euclidean hyperspace whose dimensions are defined as environmental variables and whose size is a function of the number of values that the environmental values may assume for which an organism has positive fitness."[34]:71</w:t>
      </w:r>
    </w:p>
    <w:p w:rsidR="005636F4" w:rsidRPr="005636F4" w:rsidRDefault="005636F4" w:rsidP="005636F4">
      <w:pPr>
        <w:spacing w:before="240" w:after="240" w:line="312" w:lineRule="auto"/>
        <w:ind w:left="709" w:firstLine="709"/>
        <w:rPr>
          <w:rFonts w:ascii="Times New Roman" w:hAnsi="Times New Roman" w:cs="Times New Roman"/>
          <w:lang w:val="en-US"/>
        </w:rPr>
        <w:sectPr w:rsidR="005636F4" w:rsidRPr="005636F4" w:rsidSect="0085601E">
          <w:headerReference w:type="default" r:id="rId17"/>
          <w:footerReference w:type="default" r:id="rId18"/>
          <w:headerReference w:type="first" r:id="rId19"/>
          <w:footerReference w:type="first" r:id="rId20"/>
          <w:pgSz w:w="11906" w:h="16838"/>
          <w:pgMar w:top="1418" w:right="1418" w:bottom="1418" w:left="1418" w:header="709" w:footer="709" w:gutter="0"/>
          <w:cols w:space="708"/>
          <w:titlePg/>
          <w:docGrid w:linePitch="360"/>
        </w:sectPr>
      </w:pPr>
      <w:r w:rsidRPr="005636F4">
        <w:rPr>
          <w:rFonts w:ascii="Times New Roman" w:hAnsi="Times New Roman" w:cs="Times New Roman"/>
          <w:lang w:val="en-US"/>
        </w:rPr>
        <w:t>Biogeographical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ecotope, which is defined as the full range of environmental and biological variables affecting an entire species.[24</w:t>
      </w:r>
    </w:p>
    <w:p w:rsidR="005636F4" w:rsidRPr="002659AE" w:rsidRDefault="002659AE" w:rsidP="002659AE">
      <w:pPr>
        <w:pStyle w:val="1"/>
        <w:jc w:val="center"/>
        <w:rPr>
          <w:color w:val="C00000"/>
          <w:sz w:val="32"/>
          <w:szCs w:val="32"/>
        </w:rPr>
      </w:pPr>
      <w:bookmarkStart w:id="43" w:name="_Toc509874007"/>
      <w:r w:rsidRPr="002659AE">
        <w:rPr>
          <w:color w:val="C00000"/>
          <w:sz w:val="32"/>
          <w:szCs w:val="32"/>
        </w:rPr>
        <w:t>Το γενεαλογικό μου δέντρο</w:t>
      </w:r>
      <w:bookmarkEnd w:id="43"/>
    </w:p>
    <w:p w:rsidR="002659AE" w:rsidRPr="002659AE" w:rsidRDefault="002659AE" w:rsidP="002659AE"/>
    <w:p w:rsidR="00CA440B" w:rsidRPr="00CA440B" w:rsidRDefault="00CA440B" w:rsidP="000A6D32">
      <w:r w:rsidRPr="00CA440B">
        <w:rPr>
          <w:noProof/>
          <w:lang w:eastAsia="el-GR"/>
        </w:rPr>
        <w:drawing>
          <wp:inline distT="0" distB="0" distL="0" distR="0">
            <wp:extent cx="5486400" cy="3200400"/>
            <wp:effectExtent l="19050" t="0" r="57150" b="0"/>
            <wp:docPr id="9" name="Διάγραμμα 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sectPr w:rsidR="00CA440B" w:rsidRPr="00CA440B" w:rsidSect="000A6D32">
      <w:headerReference w:type="even" r:id="rId25"/>
      <w:footerReference w:type="even" r:id="rId26"/>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24F" w:rsidRDefault="003B024F" w:rsidP="005636F4">
      <w:pPr>
        <w:spacing w:after="0" w:line="240" w:lineRule="auto"/>
      </w:pPr>
      <w:r>
        <w:separator/>
      </w:r>
    </w:p>
  </w:endnote>
  <w:endnote w:type="continuationSeparator" w:id="1">
    <w:p w:rsidR="003B024F" w:rsidRDefault="003B024F" w:rsidP="005636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F4" w:rsidRPr="005636F4" w:rsidRDefault="005636F4">
    <w:pPr>
      <w:pStyle w:val="a6"/>
    </w:pPr>
    <w:r>
      <w:t>1</w:t>
    </w:r>
    <w:r w:rsidRPr="005636F4">
      <w:rPr>
        <w:vertAlign w:val="superscript"/>
      </w:rPr>
      <w:t>ο</w:t>
    </w:r>
    <w:r>
      <w:t xml:space="preserve"> λήμμα – σελίδα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9D9" w:rsidRDefault="00C009D9">
    <w:pPr>
      <w:pStyle w:val="a6"/>
    </w:pPr>
    <w:r>
      <w:t>2</w:t>
    </w:r>
    <w:r w:rsidRPr="00C009D9">
      <w:rPr>
        <w:vertAlign w:val="superscript"/>
      </w:rPr>
      <w:t>ο</w:t>
    </w:r>
    <w:r>
      <w:t xml:space="preserve"> λήμμα – σελίδα 4 του κειμένου</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9D9" w:rsidRPr="005636F4" w:rsidRDefault="00C009D9">
    <w:pPr>
      <w:pStyle w:val="a6"/>
    </w:pPr>
    <w:r>
      <w:t>3</w:t>
    </w:r>
    <w:r w:rsidRPr="00C009D9">
      <w:rPr>
        <w:vertAlign w:val="superscript"/>
      </w:rPr>
      <w:t>ο</w:t>
    </w:r>
    <w:r>
      <w:t xml:space="preserve"> λήμμα – σελίδα 5 του κειμένου</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9D9" w:rsidRPr="00C009D9" w:rsidRDefault="00C009D9">
    <w:pPr>
      <w:pStyle w:val="a6"/>
    </w:pPr>
    <w:r>
      <w:t>1</w:t>
    </w:r>
    <w:r w:rsidRPr="00C009D9">
      <w:rPr>
        <w:vertAlign w:val="superscript"/>
      </w:rPr>
      <w:t>ο</w:t>
    </w:r>
    <w:r>
      <w:t xml:space="preserve"> λήμμα – σελίδα 3 του κειμένου</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9D9" w:rsidRPr="005636F4" w:rsidRDefault="00C009D9">
    <w:pPr>
      <w:pStyle w:val="a6"/>
    </w:pPr>
    <w:r>
      <w:t>5</w:t>
    </w:r>
    <w:r w:rsidRPr="00C009D9">
      <w:rPr>
        <w:vertAlign w:val="superscript"/>
      </w:rPr>
      <w:t>ο</w:t>
    </w:r>
    <w:r>
      <w:t xml:space="preserve"> λήμμα – σελίδα 7 του κειμένου</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9D9" w:rsidRPr="00C009D9" w:rsidRDefault="00C009D9">
    <w:pPr>
      <w:pStyle w:val="a6"/>
    </w:pPr>
    <w:r>
      <w:t>4</w:t>
    </w:r>
    <w:r w:rsidRPr="00C009D9">
      <w:rPr>
        <w:vertAlign w:val="superscript"/>
      </w:rPr>
      <w:t>ο</w:t>
    </w:r>
    <w:r>
      <w:t xml:space="preserve"> λήμμα – σελίδα 6 του κειμένου</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9D9" w:rsidRDefault="00C009D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24F" w:rsidRDefault="003B024F" w:rsidP="005636F4">
      <w:pPr>
        <w:spacing w:after="0" w:line="240" w:lineRule="auto"/>
      </w:pPr>
      <w:r>
        <w:separator/>
      </w:r>
    </w:p>
  </w:footnote>
  <w:footnote w:type="continuationSeparator" w:id="1">
    <w:p w:rsidR="003B024F" w:rsidRDefault="003B024F" w:rsidP="005636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F4" w:rsidRPr="005636F4" w:rsidRDefault="005636F4">
    <w:pPr>
      <w:pStyle w:val="a5"/>
    </w:pPr>
    <w:r>
      <w:t>1</w:t>
    </w:r>
    <w:r w:rsidRPr="005636F4">
      <w:rPr>
        <w:vertAlign w:val="superscript"/>
      </w:rPr>
      <w:t>ο</w:t>
    </w:r>
    <w:r>
      <w:t xml:space="preserve"> λήμμα - </w:t>
    </w:r>
    <w:r>
      <w:rPr>
        <w:lang w:val="en-US"/>
      </w:rPr>
      <w:t>Ecology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01E" w:rsidRPr="0085601E" w:rsidRDefault="0085601E">
    <w:pPr>
      <w:pStyle w:val="a5"/>
      <w:rPr>
        <w:lang w:val="en-US"/>
      </w:rPr>
    </w:pPr>
    <w:r>
      <w:t>2</w:t>
    </w:r>
    <w:r w:rsidRPr="0085601E">
      <w:rPr>
        <w:vertAlign w:val="superscript"/>
      </w:rPr>
      <w:t>ο</w:t>
    </w:r>
    <w:r>
      <w:t xml:space="preserve"> λήμμα</w:t>
    </w:r>
    <w:r>
      <w:rPr>
        <w:lang w:val="en-US"/>
      </w:rPr>
      <w:t xml:space="preserve"> – Ecology and forests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01E" w:rsidRPr="0085601E" w:rsidRDefault="0085601E">
    <w:pPr>
      <w:pStyle w:val="a5"/>
      <w:rPr>
        <w:lang w:val="en-US"/>
      </w:rPr>
    </w:pPr>
    <w:r>
      <w:t>3</w:t>
    </w:r>
    <w:r w:rsidRPr="0085601E">
      <w:rPr>
        <w:vertAlign w:val="superscript"/>
      </w:rPr>
      <w:t>ο</w:t>
    </w:r>
    <w:r>
      <w:t xml:space="preserve"> λήμμα</w:t>
    </w:r>
    <w:r>
      <w:rPr>
        <w:lang w:val="en-US"/>
      </w:rPr>
      <w:t xml:space="preserve"> - Biodiversity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01E" w:rsidRPr="0085601E" w:rsidRDefault="0085601E">
    <w:pPr>
      <w:pStyle w:val="a5"/>
      <w:rPr>
        <w:lang w:val="en-US"/>
      </w:rPr>
    </w:pPr>
    <w:r>
      <w:t>1</w:t>
    </w:r>
    <w:r w:rsidRPr="0085601E">
      <w:rPr>
        <w:vertAlign w:val="superscript"/>
      </w:rPr>
      <w:t>ο</w:t>
    </w:r>
    <w:r>
      <w:t xml:space="preserve"> λήμμα - </w:t>
    </w:r>
    <w:r>
      <w:rPr>
        <w:lang w:val="en-US"/>
      </w:rPr>
      <w:t>Ecology</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01E" w:rsidRPr="0085601E" w:rsidRDefault="0085601E">
    <w:pPr>
      <w:pStyle w:val="a5"/>
      <w:rPr>
        <w:lang w:val="en-US"/>
      </w:rPr>
    </w:pPr>
    <w:r>
      <w:t>5</w:t>
    </w:r>
    <w:r w:rsidRPr="0085601E">
      <w:rPr>
        <w:vertAlign w:val="superscript"/>
      </w:rPr>
      <w:t>ο</w:t>
    </w:r>
    <w:r>
      <w:t xml:space="preserve"> λήμμα</w:t>
    </w:r>
    <w:r>
      <w:rPr>
        <w:lang w:val="en-US"/>
      </w:rPr>
      <w:t xml:space="preserve"> - Niche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01E" w:rsidRPr="0085601E" w:rsidRDefault="0085601E">
    <w:pPr>
      <w:pStyle w:val="a5"/>
      <w:rPr>
        <w:lang w:val="en-US"/>
      </w:rPr>
    </w:pPr>
    <w:r>
      <w:t>4</w:t>
    </w:r>
    <w:r w:rsidRPr="0085601E">
      <w:rPr>
        <w:vertAlign w:val="superscript"/>
      </w:rPr>
      <w:t>ο</w:t>
    </w:r>
    <w:r>
      <w:t xml:space="preserve"> λήμμα</w:t>
    </w:r>
    <w:r>
      <w:rPr>
        <w:lang w:val="en-US"/>
      </w:rPr>
      <w:t xml:space="preserve"> - Habitat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01E" w:rsidRDefault="0085601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evenAndOddHeaders/>
  <w:drawingGridHorizontalSpacing w:val="110"/>
  <w:displayHorizontalDrawingGridEvery w:val="2"/>
  <w:characterSpacingControl w:val="doNotCompress"/>
  <w:savePreviewPicture/>
  <w:hdrShapeDefaults>
    <o:shapedefaults v:ext="edit" spidmax="12290"/>
  </w:hdrShapeDefaults>
  <w:footnotePr>
    <w:footnote w:id="0"/>
    <w:footnote w:id="1"/>
  </w:footnotePr>
  <w:endnotePr>
    <w:endnote w:id="0"/>
    <w:endnote w:id="1"/>
  </w:endnotePr>
  <w:compat/>
  <w:rsids>
    <w:rsidRoot w:val="000A6D32"/>
    <w:rsid w:val="000A6D32"/>
    <w:rsid w:val="00124CC0"/>
    <w:rsid w:val="002659AE"/>
    <w:rsid w:val="002B27E4"/>
    <w:rsid w:val="00361796"/>
    <w:rsid w:val="003B024F"/>
    <w:rsid w:val="003D39F0"/>
    <w:rsid w:val="004E0C9C"/>
    <w:rsid w:val="005636F4"/>
    <w:rsid w:val="0070153B"/>
    <w:rsid w:val="0082573F"/>
    <w:rsid w:val="0085601E"/>
    <w:rsid w:val="00864B68"/>
    <w:rsid w:val="00966B18"/>
    <w:rsid w:val="009E3F96"/>
    <w:rsid w:val="00A8622E"/>
    <w:rsid w:val="00C009D9"/>
    <w:rsid w:val="00C32248"/>
    <w:rsid w:val="00CA440B"/>
    <w:rsid w:val="00FA413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4" type="connector" idref="#_x0000_s1034"/>
        <o:r id="V:Rule5" type="connector" idref="#_x0000_s1039"/>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22E"/>
  </w:style>
  <w:style w:type="paragraph" w:styleId="1">
    <w:name w:val="heading 1"/>
    <w:basedOn w:val="a"/>
    <w:next w:val="a"/>
    <w:link w:val="1Char"/>
    <w:uiPriority w:val="9"/>
    <w:qFormat/>
    <w:rsid w:val="000A6D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0A6D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0A6D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unhideWhenUsed/>
    <w:rsid w:val="000A6D32"/>
    <w:pPr>
      <w:spacing w:after="100" w:line="312" w:lineRule="auto"/>
      <w:ind w:firstLine="709"/>
    </w:pPr>
    <w:rPr>
      <w:rFonts w:ascii="Times New Roman" w:hAnsi="Times New Roman"/>
    </w:rPr>
  </w:style>
  <w:style w:type="paragraph" w:styleId="20">
    <w:name w:val="toc 2"/>
    <w:basedOn w:val="a"/>
    <w:next w:val="a"/>
    <w:autoRedefine/>
    <w:uiPriority w:val="39"/>
    <w:unhideWhenUsed/>
    <w:rsid w:val="000A6D32"/>
    <w:pPr>
      <w:spacing w:after="100" w:line="312" w:lineRule="auto"/>
      <w:ind w:left="220" w:firstLine="709"/>
    </w:pPr>
    <w:rPr>
      <w:rFonts w:ascii="Times New Roman" w:hAnsi="Times New Roman"/>
    </w:rPr>
  </w:style>
  <w:style w:type="character" w:styleId="-">
    <w:name w:val="Hyperlink"/>
    <w:basedOn w:val="a0"/>
    <w:uiPriority w:val="99"/>
    <w:unhideWhenUsed/>
    <w:rsid w:val="000A6D32"/>
    <w:rPr>
      <w:color w:val="0000FF" w:themeColor="hyperlink"/>
      <w:u w:val="single"/>
    </w:rPr>
  </w:style>
  <w:style w:type="character" w:customStyle="1" w:styleId="1Char">
    <w:name w:val="Επικεφαλίδα 1 Char"/>
    <w:basedOn w:val="a0"/>
    <w:link w:val="1"/>
    <w:uiPriority w:val="9"/>
    <w:rsid w:val="000A6D32"/>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0A6D32"/>
    <w:pPr>
      <w:outlineLvl w:val="9"/>
    </w:pPr>
  </w:style>
  <w:style w:type="paragraph" w:styleId="a4">
    <w:name w:val="Balloon Text"/>
    <w:basedOn w:val="a"/>
    <w:link w:val="Char"/>
    <w:uiPriority w:val="99"/>
    <w:semiHidden/>
    <w:unhideWhenUsed/>
    <w:rsid w:val="000A6D32"/>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0A6D32"/>
    <w:rPr>
      <w:rFonts w:ascii="Tahoma" w:hAnsi="Tahoma" w:cs="Tahoma"/>
      <w:sz w:val="16"/>
      <w:szCs w:val="16"/>
    </w:rPr>
  </w:style>
  <w:style w:type="character" w:customStyle="1" w:styleId="2Char">
    <w:name w:val="Επικεφαλίδα 2 Char"/>
    <w:basedOn w:val="a0"/>
    <w:link w:val="2"/>
    <w:uiPriority w:val="9"/>
    <w:rsid w:val="000A6D32"/>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0A6D32"/>
    <w:rPr>
      <w:rFonts w:asciiTheme="majorHAnsi" w:eastAsiaTheme="majorEastAsia" w:hAnsiTheme="majorHAnsi" w:cstheme="majorBidi"/>
      <w:b/>
      <w:bCs/>
      <w:color w:val="4F81BD" w:themeColor="accent1"/>
    </w:rPr>
  </w:style>
  <w:style w:type="paragraph" w:styleId="30">
    <w:name w:val="toc 3"/>
    <w:basedOn w:val="a"/>
    <w:next w:val="a"/>
    <w:autoRedefine/>
    <w:uiPriority w:val="39"/>
    <w:unhideWhenUsed/>
    <w:rsid w:val="000A6D32"/>
    <w:pPr>
      <w:spacing w:after="100"/>
      <w:ind w:left="440"/>
    </w:pPr>
  </w:style>
  <w:style w:type="paragraph" w:styleId="a5">
    <w:name w:val="header"/>
    <w:basedOn w:val="a"/>
    <w:link w:val="Char0"/>
    <w:uiPriority w:val="99"/>
    <w:unhideWhenUsed/>
    <w:rsid w:val="005636F4"/>
    <w:pPr>
      <w:tabs>
        <w:tab w:val="center" w:pos="4153"/>
        <w:tab w:val="right" w:pos="8306"/>
      </w:tabs>
      <w:spacing w:after="0" w:line="240" w:lineRule="auto"/>
    </w:pPr>
  </w:style>
  <w:style w:type="character" w:customStyle="1" w:styleId="Char0">
    <w:name w:val="Κεφαλίδα Char"/>
    <w:basedOn w:val="a0"/>
    <w:link w:val="a5"/>
    <w:uiPriority w:val="99"/>
    <w:rsid w:val="005636F4"/>
  </w:style>
  <w:style w:type="paragraph" w:styleId="a6">
    <w:name w:val="footer"/>
    <w:basedOn w:val="a"/>
    <w:link w:val="Char1"/>
    <w:uiPriority w:val="99"/>
    <w:semiHidden/>
    <w:unhideWhenUsed/>
    <w:rsid w:val="005636F4"/>
    <w:pPr>
      <w:tabs>
        <w:tab w:val="center" w:pos="4153"/>
        <w:tab w:val="right" w:pos="8306"/>
      </w:tabs>
      <w:spacing w:after="0" w:line="240" w:lineRule="auto"/>
    </w:pPr>
  </w:style>
  <w:style w:type="character" w:customStyle="1" w:styleId="Char1">
    <w:name w:val="Υποσέλιδο Char"/>
    <w:basedOn w:val="a0"/>
    <w:link w:val="a6"/>
    <w:uiPriority w:val="99"/>
    <w:semiHidden/>
    <w:rsid w:val="005636F4"/>
  </w:style>
  <w:style w:type="table" w:styleId="a7">
    <w:name w:val="Table Grid"/>
    <w:basedOn w:val="a1"/>
    <w:uiPriority w:val="59"/>
    <w:rsid w:val="00C009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5">
    <w:name w:val="Medium Grid 1 Accent 5"/>
    <w:basedOn w:val="a1"/>
    <w:uiPriority w:val="67"/>
    <w:rsid w:val="00C009D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a8">
    <w:name w:val="No Spacing"/>
    <w:link w:val="Char2"/>
    <w:uiPriority w:val="1"/>
    <w:qFormat/>
    <w:rsid w:val="002659AE"/>
    <w:pPr>
      <w:spacing w:after="0" w:line="240" w:lineRule="auto"/>
    </w:pPr>
    <w:rPr>
      <w:rFonts w:eastAsiaTheme="minorEastAsia"/>
    </w:rPr>
  </w:style>
  <w:style w:type="character" w:customStyle="1" w:styleId="Char2">
    <w:name w:val="Χωρίς διάστιχο Char"/>
    <w:basedOn w:val="a0"/>
    <w:link w:val="a8"/>
    <w:uiPriority w:val="1"/>
    <w:rsid w:val="002659AE"/>
    <w:rPr>
      <w:rFonts w:eastAsiaTheme="minorEastAsia"/>
    </w:rPr>
  </w:style>
  <w:style w:type="paragraph" w:styleId="a9">
    <w:name w:val="Revision"/>
    <w:hidden/>
    <w:uiPriority w:val="99"/>
    <w:semiHidden/>
    <w:rsid w:val="00C3224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diagramData" Target="diagrams/data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diagramQuickStyle" Target="diagrams/quickStyle1.xm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diagramLayout" Target="diagrams/layout1.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8CCF370-6776-4CD0-8388-E56E18D783B1}" type="doc">
      <dgm:prSet loTypeId="urn:microsoft.com/office/officeart/2005/8/layout/hierarchy2" loCatId="hierarchy" qsTypeId="urn:microsoft.com/office/officeart/2005/8/quickstyle/simple1" qsCatId="simple" csTypeId="urn:microsoft.com/office/officeart/2005/8/colors/colorful4" csCatId="colorful" phldr="1"/>
      <dgm:spPr/>
      <dgm:t>
        <a:bodyPr/>
        <a:lstStyle/>
        <a:p>
          <a:endParaRPr lang="el-GR"/>
        </a:p>
      </dgm:t>
    </dgm:pt>
    <dgm:pt modelId="{12235807-1FF9-4B3A-8D3C-6E233F9FEC4E}">
      <dgm:prSet phldrT="[Κείμενο]" custT="1"/>
      <dgm:spPr/>
      <dgm:t>
        <a:bodyPr/>
        <a:lstStyle/>
        <a:p>
          <a:r>
            <a:rPr lang="el-GR" sz="1400" b="0">
              <a:latin typeface="Times New Roman" panose="02020603050405020304" pitchFamily="18" charset="0"/>
              <a:cs typeface="Times New Roman" panose="02020603050405020304" pitchFamily="18" charset="0"/>
            </a:rPr>
            <a:t>Δημητρίου Ευάγγελος</a:t>
          </a:r>
          <a:r>
            <a:rPr lang="el-GR" sz="1400">
              <a:latin typeface="Times New Roman" panose="02020603050405020304" pitchFamily="18" charset="0"/>
              <a:cs typeface="Times New Roman" panose="02020603050405020304" pitchFamily="18" charset="0"/>
            </a:rPr>
            <a:t/>
          </a:r>
          <a:br>
            <a:rPr lang="el-GR" sz="1400">
              <a:latin typeface="Times New Roman" panose="02020603050405020304" pitchFamily="18" charset="0"/>
              <a:cs typeface="Times New Roman" panose="02020603050405020304" pitchFamily="18" charset="0"/>
            </a:rPr>
          </a:br>
          <a:r>
            <a:rPr lang="el-GR" sz="1400">
              <a:latin typeface="Times New Roman" panose="02020603050405020304" pitchFamily="18" charset="0"/>
              <a:cs typeface="Times New Roman" panose="02020603050405020304" pitchFamily="18" charset="0"/>
            </a:rPr>
            <a:t>(Εγώ)</a:t>
          </a:r>
        </a:p>
      </dgm:t>
    </dgm:pt>
    <dgm:pt modelId="{487C2895-41E9-465B-A168-21CC5C7643F5}" type="parTrans" cxnId="{EC3C1521-80E4-4F4C-8098-170844628450}">
      <dgm:prSet/>
      <dgm:spPr/>
      <dgm:t>
        <a:bodyPr/>
        <a:lstStyle/>
        <a:p>
          <a:endParaRPr lang="el-GR" sz="1400"/>
        </a:p>
      </dgm:t>
    </dgm:pt>
    <dgm:pt modelId="{40EAEFEE-10E5-4ED7-9711-DB328EBE9806}" type="sibTrans" cxnId="{EC3C1521-80E4-4F4C-8098-170844628450}">
      <dgm:prSet/>
      <dgm:spPr/>
      <dgm:t>
        <a:bodyPr/>
        <a:lstStyle/>
        <a:p>
          <a:endParaRPr lang="el-GR" sz="1400"/>
        </a:p>
      </dgm:t>
    </dgm:pt>
    <dgm:pt modelId="{511C9027-17EC-4EA8-BCBA-9822526F2968}">
      <dgm:prSet phldrT="[Κείμενο]" custT="1"/>
      <dgm:spPr/>
      <dgm:t>
        <a:bodyPr/>
        <a:lstStyle/>
        <a:p>
          <a:r>
            <a:rPr lang="el-GR" sz="1400">
              <a:latin typeface="Times New Roman" panose="02020603050405020304" pitchFamily="18" charset="0"/>
              <a:cs typeface="Times New Roman" panose="02020603050405020304" pitchFamily="18" charset="0"/>
            </a:rPr>
            <a:t>Δημητρίου Δημήτρης</a:t>
          </a:r>
          <a:br>
            <a:rPr lang="el-GR" sz="1400">
              <a:latin typeface="Times New Roman" panose="02020603050405020304" pitchFamily="18" charset="0"/>
              <a:cs typeface="Times New Roman" panose="02020603050405020304" pitchFamily="18" charset="0"/>
            </a:rPr>
          </a:br>
          <a:r>
            <a:rPr lang="el-GR" sz="1400">
              <a:latin typeface="Times New Roman" panose="02020603050405020304" pitchFamily="18" charset="0"/>
              <a:cs typeface="Times New Roman" panose="02020603050405020304" pitchFamily="18" charset="0"/>
            </a:rPr>
            <a:t>(Πατέρας)</a:t>
          </a:r>
        </a:p>
      </dgm:t>
    </dgm:pt>
    <dgm:pt modelId="{E15C44E5-9223-4EF1-8722-98EAF3ABB293}" type="parTrans" cxnId="{0EB7AD91-995E-4F39-8EDF-D75B7F7C2DA4}">
      <dgm:prSet/>
      <dgm:spPr/>
      <dgm:t>
        <a:bodyPr/>
        <a:lstStyle/>
        <a:p>
          <a:endParaRPr lang="el-GR" sz="1400"/>
        </a:p>
      </dgm:t>
    </dgm:pt>
    <dgm:pt modelId="{323289EC-7BE5-4423-BCF9-3A62F3B1525C}" type="sibTrans" cxnId="{0EB7AD91-995E-4F39-8EDF-D75B7F7C2DA4}">
      <dgm:prSet/>
      <dgm:spPr/>
      <dgm:t>
        <a:bodyPr/>
        <a:lstStyle/>
        <a:p>
          <a:endParaRPr lang="el-GR" sz="1400"/>
        </a:p>
      </dgm:t>
    </dgm:pt>
    <dgm:pt modelId="{344D7538-CB06-4FB2-8902-09D383135879}">
      <dgm:prSet phldrT="[Κείμενο]" custT="1"/>
      <dgm:spPr/>
      <dgm:t>
        <a:bodyPr/>
        <a:lstStyle/>
        <a:p>
          <a:r>
            <a:rPr lang="el-GR" sz="1400">
              <a:latin typeface="Times New Roman" panose="02020603050405020304" pitchFamily="18" charset="0"/>
              <a:cs typeface="Times New Roman" panose="02020603050405020304" pitchFamily="18" charset="0"/>
            </a:rPr>
            <a:t>Νεδέλκου Αθηνά</a:t>
          </a:r>
          <a:br>
            <a:rPr lang="el-GR" sz="1400">
              <a:latin typeface="Times New Roman" panose="02020603050405020304" pitchFamily="18" charset="0"/>
              <a:cs typeface="Times New Roman" panose="02020603050405020304" pitchFamily="18" charset="0"/>
            </a:rPr>
          </a:br>
          <a:r>
            <a:rPr lang="el-GR" sz="1400">
              <a:latin typeface="Times New Roman" panose="02020603050405020304" pitchFamily="18" charset="0"/>
              <a:cs typeface="Times New Roman" panose="02020603050405020304" pitchFamily="18" charset="0"/>
            </a:rPr>
            <a:t>(Μητέρα)</a:t>
          </a:r>
        </a:p>
      </dgm:t>
    </dgm:pt>
    <dgm:pt modelId="{8F1356AF-1600-4B93-A4B6-6670549FC57D}" type="parTrans" cxnId="{126AD842-05E9-4483-AE2B-247289841865}">
      <dgm:prSet/>
      <dgm:spPr/>
      <dgm:t>
        <a:bodyPr/>
        <a:lstStyle/>
        <a:p>
          <a:endParaRPr lang="el-GR" sz="1400"/>
        </a:p>
      </dgm:t>
    </dgm:pt>
    <dgm:pt modelId="{3DC85BD9-C274-4968-BC14-EED5A2AD2AFF}" type="sibTrans" cxnId="{126AD842-05E9-4483-AE2B-247289841865}">
      <dgm:prSet/>
      <dgm:spPr/>
      <dgm:t>
        <a:bodyPr/>
        <a:lstStyle/>
        <a:p>
          <a:endParaRPr lang="el-GR" sz="1400"/>
        </a:p>
      </dgm:t>
    </dgm:pt>
    <dgm:pt modelId="{7C422389-B734-45C8-B226-9A0CA3039B2E}" type="asst">
      <dgm:prSet custT="1"/>
      <dgm:spPr/>
      <dgm:t>
        <a:bodyPr/>
        <a:lstStyle/>
        <a:p>
          <a:r>
            <a:rPr lang="el-GR" sz="1400"/>
            <a:t>Δημητρίου Ευάγγελος</a:t>
          </a:r>
          <a:br>
            <a:rPr lang="el-GR" sz="1400"/>
          </a:br>
          <a:r>
            <a:rPr lang="el-GR" sz="1400"/>
            <a:t>(Παππούς)</a:t>
          </a:r>
        </a:p>
      </dgm:t>
    </dgm:pt>
    <dgm:pt modelId="{F1C3ED6B-3447-4896-9FAA-6ADF07C665F6}" type="parTrans" cxnId="{2BD31D17-7FE0-4F1F-A1E1-FC4FC16369E6}">
      <dgm:prSet/>
      <dgm:spPr/>
      <dgm:t>
        <a:bodyPr/>
        <a:lstStyle/>
        <a:p>
          <a:endParaRPr lang="el-GR" sz="1400"/>
        </a:p>
      </dgm:t>
    </dgm:pt>
    <dgm:pt modelId="{83230004-1857-410E-9D35-6AF5FAC9B966}" type="sibTrans" cxnId="{2BD31D17-7FE0-4F1F-A1E1-FC4FC16369E6}">
      <dgm:prSet/>
      <dgm:spPr/>
      <dgm:t>
        <a:bodyPr/>
        <a:lstStyle/>
        <a:p>
          <a:endParaRPr lang="el-GR" sz="1400"/>
        </a:p>
      </dgm:t>
    </dgm:pt>
    <dgm:pt modelId="{62ADEBE0-DB7C-4525-9AFD-3009FF047423}" type="asst">
      <dgm:prSet custT="1"/>
      <dgm:spPr/>
      <dgm:t>
        <a:bodyPr/>
        <a:lstStyle/>
        <a:p>
          <a:r>
            <a:rPr lang="el-GR" sz="1400"/>
            <a:t>Κυρκοπούλου Αθηνά</a:t>
          </a:r>
          <a:br>
            <a:rPr lang="el-GR" sz="1400"/>
          </a:br>
          <a:r>
            <a:rPr lang="el-GR" sz="1400"/>
            <a:t>(Γιαγιά)</a:t>
          </a:r>
        </a:p>
      </dgm:t>
    </dgm:pt>
    <dgm:pt modelId="{985A0919-634B-4C1A-A254-1F3E6CEAFB52}" type="parTrans" cxnId="{73EE2114-AF75-4707-A9BB-2F530869F72C}">
      <dgm:prSet/>
      <dgm:spPr/>
      <dgm:t>
        <a:bodyPr/>
        <a:lstStyle/>
        <a:p>
          <a:endParaRPr lang="el-GR" sz="1400"/>
        </a:p>
      </dgm:t>
    </dgm:pt>
    <dgm:pt modelId="{2483E5C5-D4C7-45AA-B301-F090384DF477}" type="sibTrans" cxnId="{73EE2114-AF75-4707-A9BB-2F530869F72C}">
      <dgm:prSet/>
      <dgm:spPr/>
      <dgm:t>
        <a:bodyPr/>
        <a:lstStyle/>
        <a:p>
          <a:endParaRPr lang="el-GR" sz="1400"/>
        </a:p>
      </dgm:t>
    </dgm:pt>
    <dgm:pt modelId="{C2488539-9752-4273-BC6C-6DDD45DF4713}" type="asst">
      <dgm:prSet custT="1"/>
      <dgm:spPr/>
      <dgm:t>
        <a:bodyPr/>
        <a:lstStyle/>
        <a:p>
          <a:r>
            <a:rPr lang="el-GR" sz="1400"/>
            <a:t>Νεδέλκου Χρήστος</a:t>
          </a:r>
          <a:br>
            <a:rPr lang="el-GR" sz="1400"/>
          </a:br>
          <a:r>
            <a:rPr lang="el-GR" sz="1400"/>
            <a:t>(Παππούς)</a:t>
          </a:r>
        </a:p>
      </dgm:t>
    </dgm:pt>
    <dgm:pt modelId="{E9A6D451-AC64-4849-8985-14C688EBF0D7}" type="parTrans" cxnId="{B16EBB42-5F1B-40C2-B9C4-FBEB49C52E40}">
      <dgm:prSet/>
      <dgm:spPr/>
      <dgm:t>
        <a:bodyPr/>
        <a:lstStyle/>
        <a:p>
          <a:endParaRPr lang="el-GR" sz="1400"/>
        </a:p>
      </dgm:t>
    </dgm:pt>
    <dgm:pt modelId="{0F05DAD6-4AE7-4F74-9938-7A278F531EDB}" type="sibTrans" cxnId="{B16EBB42-5F1B-40C2-B9C4-FBEB49C52E40}">
      <dgm:prSet/>
      <dgm:spPr/>
      <dgm:t>
        <a:bodyPr/>
        <a:lstStyle/>
        <a:p>
          <a:endParaRPr lang="el-GR" sz="1400"/>
        </a:p>
      </dgm:t>
    </dgm:pt>
    <dgm:pt modelId="{CF41AFBB-CF6B-4E19-A397-AA45E51549AD}" type="asst">
      <dgm:prSet custT="1"/>
      <dgm:spPr/>
      <dgm:t>
        <a:bodyPr/>
        <a:lstStyle/>
        <a:p>
          <a:r>
            <a:rPr lang="el-GR" sz="1400"/>
            <a:t>Μαρτσούλη Ελευθερία</a:t>
          </a:r>
          <a:br>
            <a:rPr lang="el-GR" sz="1400"/>
          </a:br>
          <a:r>
            <a:rPr lang="el-GR" sz="1400"/>
            <a:t>(Γιαγιά)</a:t>
          </a:r>
        </a:p>
      </dgm:t>
    </dgm:pt>
    <dgm:pt modelId="{D2C1A797-FF78-4AD5-B4B5-D9A9E2C9B20E}" type="parTrans" cxnId="{EAF994F2-3D54-4EC0-B1C5-4D87285ED1BF}">
      <dgm:prSet/>
      <dgm:spPr/>
      <dgm:t>
        <a:bodyPr/>
        <a:lstStyle/>
        <a:p>
          <a:endParaRPr lang="el-GR" sz="1400"/>
        </a:p>
      </dgm:t>
    </dgm:pt>
    <dgm:pt modelId="{ECA76848-591C-48B8-AD5A-E5E63253D06F}" type="sibTrans" cxnId="{EAF994F2-3D54-4EC0-B1C5-4D87285ED1BF}">
      <dgm:prSet/>
      <dgm:spPr/>
      <dgm:t>
        <a:bodyPr/>
        <a:lstStyle/>
        <a:p>
          <a:endParaRPr lang="el-GR" sz="1400"/>
        </a:p>
      </dgm:t>
    </dgm:pt>
    <dgm:pt modelId="{64C27966-5960-447C-8B67-4C16CD2D304C}" type="pres">
      <dgm:prSet presAssocID="{48CCF370-6776-4CD0-8388-E56E18D783B1}" presName="diagram" presStyleCnt="0">
        <dgm:presLayoutVars>
          <dgm:chPref val="1"/>
          <dgm:dir/>
          <dgm:animOne val="branch"/>
          <dgm:animLvl val="lvl"/>
          <dgm:resizeHandles val="exact"/>
        </dgm:presLayoutVars>
      </dgm:prSet>
      <dgm:spPr/>
      <dgm:t>
        <a:bodyPr/>
        <a:lstStyle/>
        <a:p>
          <a:endParaRPr lang="el-GR"/>
        </a:p>
      </dgm:t>
    </dgm:pt>
    <dgm:pt modelId="{C1845EE5-74DF-496B-9433-C04C05581EFA}" type="pres">
      <dgm:prSet presAssocID="{12235807-1FF9-4B3A-8D3C-6E233F9FEC4E}" presName="root1" presStyleCnt="0"/>
      <dgm:spPr/>
      <dgm:t>
        <a:bodyPr/>
        <a:lstStyle/>
        <a:p>
          <a:endParaRPr lang="el-GR"/>
        </a:p>
      </dgm:t>
    </dgm:pt>
    <dgm:pt modelId="{8AC8A98F-F166-4CEC-ABF3-4FA5AFC2A2D6}" type="pres">
      <dgm:prSet presAssocID="{12235807-1FF9-4B3A-8D3C-6E233F9FEC4E}" presName="LevelOneTextNode" presStyleLbl="node0" presStyleIdx="0" presStyleCnt="1" custScaleX="100082" custLinFactNeighborX="-807" custLinFactNeighborY="-11926">
        <dgm:presLayoutVars>
          <dgm:chPref val="3"/>
        </dgm:presLayoutVars>
      </dgm:prSet>
      <dgm:spPr/>
      <dgm:t>
        <a:bodyPr/>
        <a:lstStyle/>
        <a:p>
          <a:endParaRPr lang="el-GR"/>
        </a:p>
      </dgm:t>
    </dgm:pt>
    <dgm:pt modelId="{06A049A9-98DB-41A8-8AA6-D8C9DC948B76}" type="pres">
      <dgm:prSet presAssocID="{12235807-1FF9-4B3A-8D3C-6E233F9FEC4E}" presName="level2hierChild" presStyleCnt="0"/>
      <dgm:spPr/>
      <dgm:t>
        <a:bodyPr/>
        <a:lstStyle/>
        <a:p>
          <a:endParaRPr lang="el-GR"/>
        </a:p>
      </dgm:t>
    </dgm:pt>
    <dgm:pt modelId="{9C0528CD-7F47-4239-8780-99CF199837F7}" type="pres">
      <dgm:prSet presAssocID="{E15C44E5-9223-4EF1-8722-98EAF3ABB293}" presName="conn2-1" presStyleLbl="parChTrans1D2" presStyleIdx="0" presStyleCnt="2"/>
      <dgm:spPr/>
      <dgm:t>
        <a:bodyPr/>
        <a:lstStyle/>
        <a:p>
          <a:endParaRPr lang="el-GR"/>
        </a:p>
      </dgm:t>
    </dgm:pt>
    <dgm:pt modelId="{8B971B1D-3B70-4E8E-9C1C-AC5B51E6E59D}" type="pres">
      <dgm:prSet presAssocID="{E15C44E5-9223-4EF1-8722-98EAF3ABB293}" presName="connTx" presStyleLbl="parChTrans1D2" presStyleIdx="0" presStyleCnt="2"/>
      <dgm:spPr/>
      <dgm:t>
        <a:bodyPr/>
        <a:lstStyle/>
        <a:p>
          <a:endParaRPr lang="el-GR"/>
        </a:p>
      </dgm:t>
    </dgm:pt>
    <dgm:pt modelId="{B0CC8CE2-B99E-4C38-BE11-F62A7EC2A090}" type="pres">
      <dgm:prSet presAssocID="{511C9027-17EC-4EA8-BCBA-9822526F2968}" presName="root2" presStyleCnt="0"/>
      <dgm:spPr/>
      <dgm:t>
        <a:bodyPr/>
        <a:lstStyle/>
        <a:p>
          <a:endParaRPr lang="el-GR"/>
        </a:p>
      </dgm:t>
    </dgm:pt>
    <dgm:pt modelId="{D3880070-202D-4C0D-8452-717C2CA1F793}" type="pres">
      <dgm:prSet presAssocID="{511C9027-17EC-4EA8-BCBA-9822526F2968}" presName="LevelTwoTextNode" presStyleLbl="node2" presStyleIdx="0" presStyleCnt="2">
        <dgm:presLayoutVars>
          <dgm:chPref val="3"/>
        </dgm:presLayoutVars>
      </dgm:prSet>
      <dgm:spPr/>
      <dgm:t>
        <a:bodyPr/>
        <a:lstStyle/>
        <a:p>
          <a:endParaRPr lang="el-GR"/>
        </a:p>
      </dgm:t>
    </dgm:pt>
    <dgm:pt modelId="{AE40F1E1-D4FC-4833-9246-157772C7D52F}" type="pres">
      <dgm:prSet presAssocID="{511C9027-17EC-4EA8-BCBA-9822526F2968}" presName="level3hierChild" presStyleCnt="0"/>
      <dgm:spPr/>
      <dgm:t>
        <a:bodyPr/>
        <a:lstStyle/>
        <a:p>
          <a:endParaRPr lang="el-GR"/>
        </a:p>
      </dgm:t>
    </dgm:pt>
    <dgm:pt modelId="{58CF0BAB-E9C5-48CF-AAB3-52FBDBD01DDE}" type="pres">
      <dgm:prSet presAssocID="{F1C3ED6B-3447-4896-9FAA-6ADF07C665F6}" presName="conn2-1" presStyleLbl="parChTrans1D3" presStyleIdx="0" presStyleCnt="4"/>
      <dgm:spPr/>
      <dgm:t>
        <a:bodyPr/>
        <a:lstStyle/>
        <a:p>
          <a:endParaRPr lang="el-GR"/>
        </a:p>
      </dgm:t>
    </dgm:pt>
    <dgm:pt modelId="{4DE7FA72-63E2-4FE3-9146-87927F9FEB3F}" type="pres">
      <dgm:prSet presAssocID="{F1C3ED6B-3447-4896-9FAA-6ADF07C665F6}" presName="connTx" presStyleLbl="parChTrans1D3" presStyleIdx="0" presStyleCnt="4"/>
      <dgm:spPr/>
      <dgm:t>
        <a:bodyPr/>
        <a:lstStyle/>
        <a:p>
          <a:endParaRPr lang="el-GR"/>
        </a:p>
      </dgm:t>
    </dgm:pt>
    <dgm:pt modelId="{22B87D3F-D291-43E7-A82D-97E32746BAC5}" type="pres">
      <dgm:prSet presAssocID="{7C422389-B734-45C8-B226-9A0CA3039B2E}" presName="root2" presStyleCnt="0"/>
      <dgm:spPr/>
      <dgm:t>
        <a:bodyPr/>
        <a:lstStyle/>
        <a:p>
          <a:endParaRPr lang="el-GR"/>
        </a:p>
      </dgm:t>
    </dgm:pt>
    <dgm:pt modelId="{9DEB196C-4C68-4235-8E1C-41AFCD8FE69D}" type="pres">
      <dgm:prSet presAssocID="{7C422389-B734-45C8-B226-9A0CA3039B2E}" presName="LevelTwoTextNode" presStyleLbl="asst2" presStyleIdx="0" presStyleCnt="4">
        <dgm:presLayoutVars>
          <dgm:chPref val="3"/>
        </dgm:presLayoutVars>
      </dgm:prSet>
      <dgm:spPr/>
      <dgm:t>
        <a:bodyPr/>
        <a:lstStyle/>
        <a:p>
          <a:endParaRPr lang="el-GR"/>
        </a:p>
      </dgm:t>
    </dgm:pt>
    <dgm:pt modelId="{C50BC781-9612-4D95-9FA6-5F2F45CE8C5D}" type="pres">
      <dgm:prSet presAssocID="{7C422389-B734-45C8-B226-9A0CA3039B2E}" presName="level3hierChild" presStyleCnt="0"/>
      <dgm:spPr/>
      <dgm:t>
        <a:bodyPr/>
        <a:lstStyle/>
        <a:p>
          <a:endParaRPr lang="el-GR"/>
        </a:p>
      </dgm:t>
    </dgm:pt>
    <dgm:pt modelId="{ECAB6AA6-8705-497A-B123-19211405DA4B}" type="pres">
      <dgm:prSet presAssocID="{985A0919-634B-4C1A-A254-1F3E6CEAFB52}" presName="conn2-1" presStyleLbl="parChTrans1D3" presStyleIdx="1" presStyleCnt="4"/>
      <dgm:spPr/>
      <dgm:t>
        <a:bodyPr/>
        <a:lstStyle/>
        <a:p>
          <a:endParaRPr lang="el-GR"/>
        </a:p>
      </dgm:t>
    </dgm:pt>
    <dgm:pt modelId="{1AEA034A-216C-4928-8A84-75A98EA28396}" type="pres">
      <dgm:prSet presAssocID="{985A0919-634B-4C1A-A254-1F3E6CEAFB52}" presName="connTx" presStyleLbl="parChTrans1D3" presStyleIdx="1" presStyleCnt="4"/>
      <dgm:spPr/>
      <dgm:t>
        <a:bodyPr/>
        <a:lstStyle/>
        <a:p>
          <a:endParaRPr lang="el-GR"/>
        </a:p>
      </dgm:t>
    </dgm:pt>
    <dgm:pt modelId="{4CB7C64B-A301-4D06-98D9-A7D34E5E0ACF}" type="pres">
      <dgm:prSet presAssocID="{62ADEBE0-DB7C-4525-9AFD-3009FF047423}" presName="root2" presStyleCnt="0"/>
      <dgm:spPr/>
      <dgm:t>
        <a:bodyPr/>
        <a:lstStyle/>
        <a:p>
          <a:endParaRPr lang="el-GR"/>
        </a:p>
      </dgm:t>
    </dgm:pt>
    <dgm:pt modelId="{1568311E-2BDB-4603-B5F1-7D71C044D609}" type="pres">
      <dgm:prSet presAssocID="{62ADEBE0-DB7C-4525-9AFD-3009FF047423}" presName="LevelTwoTextNode" presStyleLbl="asst2" presStyleIdx="1" presStyleCnt="4">
        <dgm:presLayoutVars>
          <dgm:chPref val="3"/>
        </dgm:presLayoutVars>
      </dgm:prSet>
      <dgm:spPr/>
      <dgm:t>
        <a:bodyPr/>
        <a:lstStyle/>
        <a:p>
          <a:endParaRPr lang="el-GR"/>
        </a:p>
      </dgm:t>
    </dgm:pt>
    <dgm:pt modelId="{C3C1930D-87E1-4C92-9CD7-C4E107E181ED}" type="pres">
      <dgm:prSet presAssocID="{62ADEBE0-DB7C-4525-9AFD-3009FF047423}" presName="level3hierChild" presStyleCnt="0"/>
      <dgm:spPr/>
      <dgm:t>
        <a:bodyPr/>
        <a:lstStyle/>
        <a:p>
          <a:endParaRPr lang="el-GR"/>
        </a:p>
      </dgm:t>
    </dgm:pt>
    <dgm:pt modelId="{F5B11A16-2171-4405-AD95-0142452A6E61}" type="pres">
      <dgm:prSet presAssocID="{8F1356AF-1600-4B93-A4B6-6670549FC57D}" presName="conn2-1" presStyleLbl="parChTrans1D2" presStyleIdx="1" presStyleCnt="2"/>
      <dgm:spPr/>
      <dgm:t>
        <a:bodyPr/>
        <a:lstStyle/>
        <a:p>
          <a:endParaRPr lang="el-GR"/>
        </a:p>
      </dgm:t>
    </dgm:pt>
    <dgm:pt modelId="{D8948FEE-2152-4FA6-ACCA-647CE34F9302}" type="pres">
      <dgm:prSet presAssocID="{8F1356AF-1600-4B93-A4B6-6670549FC57D}" presName="connTx" presStyleLbl="parChTrans1D2" presStyleIdx="1" presStyleCnt="2"/>
      <dgm:spPr/>
      <dgm:t>
        <a:bodyPr/>
        <a:lstStyle/>
        <a:p>
          <a:endParaRPr lang="el-GR"/>
        </a:p>
      </dgm:t>
    </dgm:pt>
    <dgm:pt modelId="{A1EA5070-0705-4E4D-BE0C-200D992D8189}" type="pres">
      <dgm:prSet presAssocID="{344D7538-CB06-4FB2-8902-09D383135879}" presName="root2" presStyleCnt="0"/>
      <dgm:spPr/>
      <dgm:t>
        <a:bodyPr/>
        <a:lstStyle/>
        <a:p>
          <a:endParaRPr lang="el-GR"/>
        </a:p>
      </dgm:t>
    </dgm:pt>
    <dgm:pt modelId="{6B740627-710A-4616-B700-F9D96A72F277}" type="pres">
      <dgm:prSet presAssocID="{344D7538-CB06-4FB2-8902-09D383135879}" presName="LevelTwoTextNode" presStyleLbl="node2" presStyleIdx="1" presStyleCnt="2">
        <dgm:presLayoutVars>
          <dgm:chPref val="3"/>
        </dgm:presLayoutVars>
      </dgm:prSet>
      <dgm:spPr/>
      <dgm:t>
        <a:bodyPr/>
        <a:lstStyle/>
        <a:p>
          <a:endParaRPr lang="el-GR"/>
        </a:p>
      </dgm:t>
    </dgm:pt>
    <dgm:pt modelId="{363623F4-6332-4A91-8311-6609E4856DCD}" type="pres">
      <dgm:prSet presAssocID="{344D7538-CB06-4FB2-8902-09D383135879}" presName="level3hierChild" presStyleCnt="0"/>
      <dgm:spPr/>
      <dgm:t>
        <a:bodyPr/>
        <a:lstStyle/>
        <a:p>
          <a:endParaRPr lang="el-GR"/>
        </a:p>
      </dgm:t>
    </dgm:pt>
    <dgm:pt modelId="{D9F92B39-C126-4DEB-A681-5FDF14111DBE}" type="pres">
      <dgm:prSet presAssocID="{E9A6D451-AC64-4849-8985-14C688EBF0D7}" presName="conn2-1" presStyleLbl="parChTrans1D3" presStyleIdx="2" presStyleCnt="4"/>
      <dgm:spPr/>
      <dgm:t>
        <a:bodyPr/>
        <a:lstStyle/>
        <a:p>
          <a:endParaRPr lang="el-GR"/>
        </a:p>
      </dgm:t>
    </dgm:pt>
    <dgm:pt modelId="{D9A2F941-27CE-4D87-B8FE-A63114CE6C03}" type="pres">
      <dgm:prSet presAssocID="{E9A6D451-AC64-4849-8985-14C688EBF0D7}" presName="connTx" presStyleLbl="parChTrans1D3" presStyleIdx="2" presStyleCnt="4"/>
      <dgm:spPr/>
      <dgm:t>
        <a:bodyPr/>
        <a:lstStyle/>
        <a:p>
          <a:endParaRPr lang="el-GR"/>
        </a:p>
      </dgm:t>
    </dgm:pt>
    <dgm:pt modelId="{50C499E7-4800-4D4D-BF38-1A597F2F6EA2}" type="pres">
      <dgm:prSet presAssocID="{C2488539-9752-4273-BC6C-6DDD45DF4713}" presName="root2" presStyleCnt="0"/>
      <dgm:spPr/>
      <dgm:t>
        <a:bodyPr/>
        <a:lstStyle/>
        <a:p>
          <a:endParaRPr lang="el-GR"/>
        </a:p>
      </dgm:t>
    </dgm:pt>
    <dgm:pt modelId="{EC77A25E-9F76-425F-9C29-C14ECD7EE5F9}" type="pres">
      <dgm:prSet presAssocID="{C2488539-9752-4273-BC6C-6DDD45DF4713}" presName="LevelTwoTextNode" presStyleLbl="asst2" presStyleIdx="2" presStyleCnt="4">
        <dgm:presLayoutVars>
          <dgm:chPref val="3"/>
        </dgm:presLayoutVars>
      </dgm:prSet>
      <dgm:spPr/>
      <dgm:t>
        <a:bodyPr/>
        <a:lstStyle/>
        <a:p>
          <a:endParaRPr lang="el-GR"/>
        </a:p>
      </dgm:t>
    </dgm:pt>
    <dgm:pt modelId="{49FE3419-1E7B-46C2-9027-27EFF06234AD}" type="pres">
      <dgm:prSet presAssocID="{C2488539-9752-4273-BC6C-6DDD45DF4713}" presName="level3hierChild" presStyleCnt="0"/>
      <dgm:spPr/>
      <dgm:t>
        <a:bodyPr/>
        <a:lstStyle/>
        <a:p>
          <a:endParaRPr lang="el-GR"/>
        </a:p>
      </dgm:t>
    </dgm:pt>
    <dgm:pt modelId="{4E2F63F4-33B9-42CB-A196-F22327D034A5}" type="pres">
      <dgm:prSet presAssocID="{D2C1A797-FF78-4AD5-B4B5-D9A9E2C9B20E}" presName="conn2-1" presStyleLbl="parChTrans1D3" presStyleIdx="3" presStyleCnt="4"/>
      <dgm:spPr/>
      <dgm:t>
        <a:bodyPr/>
        <a:lstStyle/>
        <a:p>
          <a:endParaRPr lang="el-GR"/>
        </a:p>
      </dgm:t>
    </dgm:pt>
    <dgm:pt modelId="{EC294DE9-CCCD-4D53-B009-A99E06916E20}" type="pres">
      <dgm:prSet presAssocID="{D2C1A797-FF78-4AD5-B4B5-D9A9E2C9B20E}" presName="connTx" presStyleLbl="parChTrans1D3" presStyleIdx="3" presStyleCnt="4"/>
      <dgm:spPr/>
      <dgm:t>
        <a:bodyPr/>
        <a:lstStyle/>
        <a:p>
          <a:endParaRPr lang="el-GR"/>
        </a:p>
      </dgm:t>
    </dgm:pt>
    <dgm:pt modelId="{6C710881-20D9-4022-A491-BBD3E649B802}" type="pres">
      <dgm:prSet presAssocID="{CF41AFBB-CF6B-4E19-A397-AA45E51549AD}" presName="root2" presStyleCnt="0"/>
      <dgm:spPr/>
      <dgm:t>
        <a:bodyPr/>
        <a:lstStyle/>
        <a:p>
          <a:endParaRPr lang="el-GR"/>
        </a:p>
      </dgm:t>
    </dgm:pt>
    <dgm:pt modelId="{3A5EA644-02C7-4830-B3DA-A8D74F1CD66A}" type="pres">
      <dgm:prSet presAssocID="{CF41AFBB-CF6B-4E19-A397-AA45E51549AD}" presName="LevelTwoTextNode" presStyleLbl="asst2" presStyleIdx="3" presStyleCnt="4">
        <dgm:presLayoutVars>
          <dgm:chPref val="3"/>
        </dgm:presLayoutVars>
      </dgm:prSet>
      <dgm:spPr/>
      <dgm:t>
        <a:bodyPr/>
        <a:lstStyle/>
        <a:p>
          <a:endParaRPr lang="el-GR"/>
        </a:p>
      </dgm:t>
    </dgm:pt>
    <dgm:pt modelId="{7224DA27-9C10-44EB-8029-46A13843B0E5}" type="pres">
      <dgm:prSet presAssocID="{CF41AFBB-CF6B-4E19-A397-AA45E51549AD}" presName="level3hierChild" presStyleCnt="0"/>
      <dgm:spPr/>
      <dgm:t>
        <a:bodyPr/>
        <a:lstStyle/>
        <a:p>
          <a:endParaRPr lang="el-GR"/>
        </a:p>
      </dgm:t>
    </dgm:pt>
  </dgm:ptLst>
  <dgm:cxnLst>
    <dgm:cxn modelId="{34DC1B21-5EA6-48C6-B45F-94746F8C0533}" type="presOf" srcId="{985A0919-634B-4C1A-A254-1F3E6CEAFB52}" destId="{1AEA034A-216C-4928-8A84-75A98EA28396}" srcOrd="1" destOrd="0" presId="urn:microsoft.com/office/officeart/2005/8/layout/hierarchy2"/>
    <dgm:cxn modelId="{0EB7AD91-995E-4F39-8EDF-D75B7F7C2DA4}" srcId="{12235807-1FF9-4B3A-8D3C-6E233F9FEC4E}" destId="{511C9027-17EC-4EA8-BCBA-9822526F2968}" srcOrd="0" destOrd="0" parTransId="{E15C44E5-9223-4EF1-8722-98EAF3ABB293}" sibTransId="{323289EC-7BE5-4423-BCF9-3A62F3B1525C}"/>
    <dgm:cxn modelId="{8D962C5E-8D51-4399-8823-71CAA01FBACA}" type="presOf" srcId="{985A0919-634B-4C1A-A254-1F3E6CEAFB52}" destId="{ECAB6AA6-8705-497A-B123-19211405DA4B}" srcOrd="0" destOrd="0" presId="urn:microsoft.com/office/officeart/2005/8/layout/hierarchy2"/>
    <dgm:cxn modelId="{CD01574A-606A-4F37-B5ED-936D65E2C35B}" type="presOf" srcId="{48CCF370-6776-4CD0-8388-E56E18D783B1}" destId="{64C27966-5960-447C-8B67-4C16CD2D304C}" srcOrd="0" destOrd="0" presId="urn:microsoft.com/office/officeart/2005/8/layout/hierarchy2"/>
    <dgm:cxn modelId="{3E85D4A7-0835-4917-9FDF-D904559395E6}" type="presOf" srcId="{CF41AFBB-CF6B-4E19-A397-AA45E51549AD}" destId="{3A5EA644-02C7-4830-B3DA-A8D74F1CD66A}" srcOrd="0" destOrd="0" presId="urn:microsoft.com/office/officeart/2005/8/layout/hierarchy2"/>
    <dgm:cxn modelId="{6B16E062-0E4B-4DA9-AC74-09F5086E7EAD}" type="presOf" srcId="{E15C44E5-9223-4EF1-8722-98EAF3ABB293}" destId="{8B971B1D-3B70-4E8E-9C1C-AC5B51E6E59D}" srcOrd="1" destOrd="0" presId="urn:microsoft.com/office/officeart/2005/8/layout/hierarchy2"/>
    <dgm:cxn modelId="{EAF994F2-3D54-4EC0-B1C5-4D87285ED1BF}" srcId="{344D7538-CB06-4FB2-8902-09D383135879}" destId="{CF41AFBB-CF6B-4E19-A397-AA45E51549AD}" srcOrd="1" destOrd="0" parTransId="{D2C1A797-FF78-4AD5-B4B5-D9A9E2C9B20E}" sibTransId="{ECA76848-591C-48B8-AD5A-E5E63253D06F}"/>
    <dgm:cxn modelId="{2BD31D17-7FE0-4F1F-A1E1-FC4FC16369E6}" srcId="{511C9027-17EC-4EA8-BCBA-9822526F2968}" destId="{7C422389-B734-45C8-B226-9A0CA3039B2E}" srcOrd="0" destOrd="0" parTransId="{F1C3ED6B-3447-4896-9FAA-6ADF07C665F6}" sibTransId="{83230004-1857-410E-9D35-6AF5FAC9B966}"/>
    <dgm:cxn modelId="{B16EBB42-5F1B-40C2-B9C4-FBEB49C52E40}" srcId="{344D7538-CB06-4FB2-8902-09D383135879}" destId="{C2488539-9752-4273-BC6C-6DDD45DF4713}" srcOrd="0" destOrd="0" parTransId="{E9A6D451-AC64-4849-8985-14C688EBF0D7}" sibTransId="{0F05DAD6-4AE7-4F74-9938-7A278F531EDB}"/>
    <dgm:cxn modelId="{73EE2114-AF75-4707-A9BB-2F530869F72C}" srcId="{511C9027-17EC-4EA8-BCBA-9822526F2968}" destId="{62ADEBE0-DB7C-4525-9AFD-3009FF047423}" srcOrd="1" destOrd="0" parTransId="{985A0919-634B-4C1A-A254-1F3E6CEAFB52}" sibTransId="{2483E5C5-D4C7-45AA-B301-F090384DF477}"/>
    <dgm:cxn modelId="{9D59958A-04CE-4B89-9F51-12A2DDCC158D}" type="presOf" srcId="{12235807-1FF9-4B3A-8D3C-6E233F9FEC4E}" destId="{8AC8A98F-F166-4CEC-ABF3-4FA5AFC2A2D6}" srcOrd="0" destOrd="0" presId="urn:microsoft.com/office/officeart/2005/8/layout/hierarchy2"/>
    <dgm:cxn modelId="{66D025BC-D7B7-41B4-9F28-B7889437B8C2}" type="presOf" srcId="{8F1356AF-1600-4B93-A4B6-6670549FC57D}" destId="{F5B11A16-2171-4405-AD95-0142452A6E61}" srcOrd="0" destOrd="0" presId="urn:microsoft.com/office/officeart/2005/8/layout/hierarchy2"/>
    <dgm:cxn modelId="{EC3C1521-80E4-4F4C-8098-170844628450}" srcId="{48CCF370-6776-4CD0-8388-E56E18D783B1}" destId="{12235807-1FF9-4B3A-8D3C-6E233F9FEC4E}" srcOrd="0" destOrd="0" parTransId="{487C2895-41E9-465B-A168-21CC5C7643F5}" sibTransId="{40EAEFEE-10E5-4ED7-9711-DB328EBE9806}"/>
    <dgm:cxn modelId="{4E826599-C1CD-447D-91C2-CF888B0FCB57}" type="presOf" srcId="{D2C1A797-FF78-4AD5-B4B5-D9A9E2C9B20E}" destId="{EC294DE9-CCCD-4D53-B009-A99E06916E20}" srcOrd="1" destOrd="0" presId="urn:microsoft.com/office/officeart/2005/8/layout/hierarchy2"/>
    <dgm:cxn modelId="{8D40AC27-DDAD-4428-AE4F-5904C321F1DE}" type="presOf" srcId="{7C422389-B734-45C8-B226-9A0CA3039B2E}" destId="{9DEB196C-4C68-4235-8E1C-41AFCD8FE69D}" srcOrd="0" destOrd="0" presId="urn:microsoft.com/office/officeart/2005/8/layout/hierarchy2"/>
    <dgm:cxn modelId="{A516684B-2D6A-4F44-9CE8-158AF66C9043}" type="presOf" srcId="{E9A6D451-AC64-4849-8985-14C688EBF0D7}" destId="{D9F92B39-C126-4DEB-A681-5FDF14111DBE}" srcOrd="0" destOrd="0" presId="urn:microsoft.com/office/officeart/2005/8/layout/hierarchy2"/>
    <dgm:cxn modelId="{A4F178A1-3684-4383-A685-F5BE39395870}" type="presOf" srcId="{E9A6D451-AC64-4849-8985-14C688EBF0D7}" destId="{D9A2F941-27CE-4D87-B8FE-A63114CE6C03}" srcOrd="1" destOrd="0" presId="urn:microsoft.com/office/officeart/2005/8/layout/hierarchy2"/>
    <dgm:cxn modelId="{2BD7DEF9-1682-49D1-85E0-77BB037B2E59}" type="presOf" srcId="{E15C44E5-9223-4EF1-8722-98EAF3ABB293}" destId="{9C0528CD-7F47-4239-8780-99CF199837F7}" srcOrd="0" destOrd="0" presId="urn:microsoft.com/office/officeart/2005/8/layout/hierarchy2"/>
    <dgm:cxn modelId="{FE5C2700-9F07-460B-A115-BFEA7940FFA0}" type="presOf" srcId="{344D7538-CB06-4FB2-8902-09D383135879}" destId="{6B740627-710A-4616-B700-F9D96A72F277}" srcOrd="0" destOrd="0" presId="urn:microsoft.com/office/officeart/2005/8/layout/hierarchy2"/>
    <dgm:cxn modelId="{126AD842-05E9-4483-AE2B-247289841865}" srcId="{12235807-1FF9-4B3A-8D3C-6E233F9FEC4E}" destId="{344D7538-CB06-4FB2-8902-09D383135879}" srcOrd="1" destOrd="0" parTransId="{8F1356AF-1600-4B93-A4B6-6670549FC57D}" sibTransId="{3DC85BD9-C274-4968-BC14-EED5A2AD2AFF}"/>
    <dgm:cxn modelId="{CFCA80EF-B8F1-4673-ACDF-7FE5E7CB4697}" type="presOf" srcId="{D2C1A797-FF78-4AD5-B4B5-D9A9E2C9B20E}" destId="{4E2F63F4-33B9-42CB-A196-F22327D034A5}" srcOrd="0" destOrd="0" presId="urn:microsoft.com/office/officeart/2005/8/layout/hierarchy2"/>
    <dgm:cxn modelId="{DBAFFCAF-F998-4DFD-A532-A197E0AF83D5}" type="presOf" srcId="{F1C3ED6B-3447-4896-9FAA-6ADF07C665F6}" destId="{4DE7FA72-63E2-4FE3-9146-87927F9FEB3F}" srcOrd="1" destOrd="0" presId="urn:microsoft.com/office/officeart/2005/8/layout/hierarchy2"/>
    <dgm:cxn modelId="{F9A836A2-D22E-4BBD-9EFA-9DFF3A4B3A95}" type="presOf" srcId="{62ADEBE0-DB7C-4525-9AFD-3009FF047423}" destId="{1568311E-2BDB-4603-B5F1-7D71C044D609}" srcOrd="0" destOrd="0" presId="urn:microsoft.com/office/officeart/2005/8/layout/hierarchy2"/>
    <dgm:cxn modelId="{C4F91E81-8A12-42B8-A963-7184EA7DD179}" type="presOf" srcId="{511C9027-17EC-4EA8-BCBA-9822526F2968}" destId="{D3880070-202D-4C0D-8452-717C2CA1F793}" srcOrd="0" destOrd="0" presId="urn:microsoft.com/office/officeart/2005/8/layout/hierarchy2"/>
    <dgm:cxn modelId="{A1C595BB-363C-460C-9E4B-B9CA75E6458B}" type="presOf" srcId="{8F1356AF-1600-4B93-A4B6-6670549FC57D}" destId="{D8948FEE-2152-4FA6-ACCA-647CE34F9302}" srcOrd="1" destOrd="0" presId="urn:microsoft.com/office/officeart/2005/8/layout/hierarchy2"/>
    <dgm:cxn modelId="{FF46156D-B391-4985-A52A-E87BFDD81D9A}" type="presOf" srcId="{C2488539-9752-4273-BC6C-6DDD45DF4713}" destId="{EC77A25E-9F76-425F-9C29-C14ECD7EE5F9}" srcOrd="0" destOrd="0" presId="urn:microsoft.com/office/officeart/2005/8/layout/hierarchy2"/>
    <dgm:cxn modelId="{6A788CAD-939A-461E-904F-0BA4EDC371D5}" type="presOf" srcId="{F1C3ED6B-3447-4896-9FAA-6ADF07C665F6}" destId="{58CF0BAB-E9C5-48CF-AAB3-52FBDBD01DDE}" srcOrd="0" destOrd="0" presId="urn:microsoft.com/office/officeart/2005/8/layout/hierarchy2"/>
    <dgm:cxn modelId="{01CABE0A-D0A1-4EE6-83B1-E8A8FD63942D}" type="presParOf" srcId="{64C27966-5960-447C-8B67-4C16CD2D304C}" destId="{C1845EE5-74DF-496B-9433-C04C05581EFA}" srcOrd="0" destOrd="0" presId="urn:microsoft.com/office/officeart/2005/8/layout/hierarchy2"/>
    <dgm:cxn modelId="{C9C752AA-8515-4F40-8583-68A853B88D59}" type="presParOf" srcId="{C1845EE5-74DF-496B-9433-C04C05581EFA}" destId="{8AC8A98F-F166-4CEC-ABF3-4FA5AFC2A2D6}" srcOrd="0" destOrd="0" presId="urn:microsoft.com/office/officeart/2005/8/layout/hierarchy2"/>
    <dgm:cxn modelId="{AF848B31-131B-4AC8-9BDD-5359C4C6E5E0}" type="presParOf" srcId="{C1845EE5-74DF-496B-9433-C04C05581EFA}" destId="{06A049A9-98DB-41A8-8AA6-D8C9DC948B76}" srcOrd="1" destOrd="0" presId="urn:microsoft.com/office/officeart/2005/8/layout/hierarchy2"/>
    <dgm:cxn modelId="{CA4C65F9-015E-42B2-8640-3D9B13D4A4E2}" type="presParOf" srcId="{06A049A9-98DB-41A8-8AA6-D8C9DC948B76}" destId="{9C0528CD-7F47-4239-8780-99CF199837F7}" srcOrd="0" destOrd="0" presId="urn:microsoft.com/office/officeart/2005/8/layout/hierarchy2"/>
    <dgm:cxn modelId="{2585E940-2061-41F4-A878-36E34DFB3327}" type="presParOf" srcId="{9C0528CD-7F47-4239-8780-99CF199837F7}" destId="{8B971B1D-3B70-4E8E-9C1C-AC5B51E6E59D}" srcOrd="0" destOrd="0" presId="urn:microsoft.com/office/officeart/2005/8/layout/hierarchy2"/>
    <dgm:cxn modelId="{55DA0C06-AB8F-43BA-A077-A1FE507F7A37}" type="presParOf" srcId="{06A049A9-98DB-41A8-8AA6-D8C9DC948B76}" destId="{B0CC8CE2-B99E-4C38-BE11-F62A7EC2A090}" srcOrd="1" destOrd="0" presId="urn:microsoft.com/office/officeart/2005/8/layout/hierarchy2"/>
    <dgm:cxn modelId="{50BC336E-39BB-4482-8402-78F5B92FE46A}" type="presParOf" srcId="{B0CC8CE2-B99E-4C38-BE11-F62A7EC2A090}" destId="{D3880070-202D-4C0D-8452-717C2CA1F793}" srcOrd="0" destOrd="0" presId="urn:microsoft.com/office/officeart/2005/8/layout/hierarchy2"/>
    <dgm:cxn modelId="{E3FD6209-EAF5-49DE-BDEF-467996CD1BC5}" type="presParOf" srcId="{B0CC8CE2-B99E-4C38-BE11-F62A7EC2A090}" destId="{AE40F1E1-D4FC-4833-9246-157772C7D52F}" srcOrd="1" destOrd="0" presId="urn:microsoft.com/office/officeart/2005/8/layout/hierarchy2"/>
    <dgm:cxn modelId="{17C6321D-6E5D-48F7-9A4A-F8CE75563733}" type="presParOf" srcId="{AE40F1E1-D4FC-4833-9246-157772C7D52F}" destId="{58CF0BAB-E9C5-48CF-AAB3-52FBDBD01DDE}" srcOrd="0" destOrd="0" presId="urn:microsoft.com/office/officeart/2005/8/layout/hierarchy2"/>
    <dgm:cxn modelId="{0AFE0B4E-4FBF-4DC0-9E2D-A2E446F4D1F9}" type="presParOf" srcId="{58CF0BAB-E9C5-48CF-AAB3-52FBDBD01DDE}" destId="{4DE7FA72-63E2-4FE3-9146-87927F9FEB3F}" srcOrd="0" destOrd="0" presId="urn:microsoft.com/office/officeart/2005/8/layout/hierarchy2"/>
    <dgm:cxn modelId="{6ECE2F36-CC16-4273-AF5D-D145AF39E60D}" type="presParOf" srcId="{AE40F1E1-D4FC-4833-9246-157772C7D52F}" destId="{22B87D3F-D291-43E7-A82D-97E32746BAC5}" srcOrd="1" destOrd="0" presId="urn:microsoft.com/office/officeart/2005/8/layout/hierarchy2"/>
    <dgm:cxn modelId="{15FED5E6-6AB6-4075-A189-28DC6587159D}" type="presParOf" srcId="{22B87D3F-D291-43E7-A82D-97E32746BAC5}" destId="{9DEB196C-4C68-4235-8E1C-41AFCD8FE69D}" srcOrd="0" destOrd="0" presId="urn:microsoft.com/office/officeart/2005/8/layout/hierarchy2"/>
    <dgm:cxn modelId="{84CF6871-BCF2-41BF-9498-0D9EA7AE590F}" type="presParOf" srcId="{22B87D3F-D291-43E7-A82D-97E32746BAC5}" destId="{C50BC781-9612-4D95-9FA6-5F2F45CE8C5D}" srcOrd="1" destOrd="0" presId="urn:microsoft.com/office/officeart/2005/8/layout/hierarchy2"/>
    <dgm:cxn modelId="{41A8A795-52DF-48F8-B0C8-0BB4AA62616E}" type="presParOf" srcId="{AE40F1E1-D4FC-4833-9246-157772C7D52F}" destId="{ECAB6AA6-8705-497A-B123-19211405DA4B}" srcOrd="2" destOrd="0" presId="urn:microsoft.com/office/officeart/2005/8/layout/hierarchy2"/>
    <dgm:cxn modelId="{D95F3D61-5EFC-4EDB-B82C-EFDE078E6D5D}" type="presParOf" srcId="{ECAB6AA6-8705-497A-B123-19211405DA4B}" destId="{1AEA034A-216C-4928-8A84-75A98EA28396}" srcOrd="0" destOrd="0" presId="urn:microsoft.com/office/officeart/2005/8/layout/hierarchy2"/>
    <dgm:cxn modelId="{64E889A2-3284-438A-9C4F-E66DE02847EF}" type="presParOf" srcId="{AE40F1E1-D4FC-4833-9246-157772C7D52F}" destId="{4CB7C64B-A301-4D06-98D9-A7D34E5E0ACF}" srcOrd="3" destOrd="0" presId="urn:microsoft.com/office/officeart/2005/8/layout/hierarchy2"/>
    <dgm:cxn modelId="{8EEFB0DD-9C9E-45B2-9C73-BBC9068181A6}" type="presParOf" srcId="{4CB7C64B-A301-4D06-98D9-A7D34E5E0ACF}" destId="{1568311E-2BDB-4603-B5F1-7D71C044D609}" srcOrd="0" destOrd="0" presId="urn:microsoft.com/office/officeart/2005/8/layout/hierarchy2"/>
    <dgm:cxn modelId="{0EF7E180-8AE2-4F87-BA1C-9E1A60F3F6B0}" type="presParOf" srcId="{4CB7C64B-A301-4D06-98D9-A7D34E5E0ACF}" destId="{C3C1930D-87E1-4C92-9CD7-C4E107E181ED}" srcOrd="1" destOrd="0" presId="urn:microsoft.com/office/officeart/2005/8/layout/hierarchy2"/>
    <dgm:cxn modelId="{EF13826F-08E0-4348-885D-8831C51F82D2}" type="presParOf" srcId="{06A049A9-98DB-41A8-8AA6-D8C9DC948B76}" destId="{F5B11A16-2171-4405-AD95-0142452A6E61}" srcOrd="2" destOrd="0" presId="urn:microsoft.com/office/officeart/2005/8/layout/hierarchy2"/>
    <dgm:cxn modelId="{35D97E46-76B4-417B-ACD8-B6508106512A}" type="presParOf" srcId="{F5B11A16-2171-4405-AD95-0142452A6E61}" destId="{D8948FEE-2152-4FA6-ACCA-647CE34F9302}" srcOrd="0" destOrd="0" presId="urn:microsoft.com/office/officeart/2005/8/layout/hierarchy2"/>
    <dgm:cxn modelId="{AAB159E9-DCCB-468A-8284-F21E6D645E04}" type="presParOf" srcId="{06A049A9-98DB-41A8-8AA6-D8C9DC948B76}" destId="{A1EA5070-0705-4E4D-BE0C-200D992D8189}" srcOrd="3" destOrd="0" presId="urn:microsoft.com/office/officeart/2005/8/layout/hierarchy2"/>
    <dgm:cxn modelId="{361562DC-E1D3-4775-9AC3-8E842F7718E4}" type="presParOf" srcId="{A1EA5070-0705-4E4D-BE0C-200D992D8189}" destId="{6B740627-710A-4616-B700-F9D96A72F277}" srcOrd="0" destOrd="0" presId="urn:microsoft.com/office/officeart/2005/8/layout/hierarchy2"/>
    <dgm:cxn modelId="{34E81943-9B81-485D-A997-479DEBC11883}" type="presParOf" srcId="{A1EA5070-0705-4E4D-BE0C-200D992D8189}" destId="{363623F4-6332-4A91-8311-6609E4856DCD}" srcOrd="1" destOrd="0" presId="urn:microsoft.com/office/officeart/2005/8/layout/hierarchy2"/>
    <dgm:cxn modelId="{EBD7A354-61C2-4686-9570-DDAA77E528AD}" type="presParOf" srcId="{363623F4-6332-4A91-8311-6609E4856DCD}" destId="{D9F92B39-C126-4DEB-A681-5FDF14111DBE}" srcOrd="0" destOrd="0" presId="urn:microsoft.com/office/officeart/2005/8/layout/hierarchy2"/>
    <dgm:cxn modelId="{E58C4933-4A0D-4FD0-AEC4-1D9B21B8E9AB}" type="presParOf" srcId="{D9F92B39-C126-4DEB-A681-5FDF14111DBE}" destId="{D9A2F941-27CE-4D87-B8FE-A63114CE6C03}" srcOrd="0" destOrd="0" presId="urn:microsoft.com/office/officeart/2005/8/layout/hierarchy2"/>
    <dgm:cxn modelId="{3AEAE1D2-1EA5-46A4-9ED1-B7FC9946CED7}" type="presParOf" srcId="{363623F4-6332-4A91-8311-6609E4856DCD}" destId="{50C499E7-4800-4D4D-BF38-1A597F2F6EA2}" srcOrd="1" destOrd="0" presId="urn:microsoft.com/office/officeart/2005/8/layout/hierarchy2"/>
    <dgm:cxn modelId="{4F8EA164-C781-404D-93AA-9B5A6A9A229E}" type="presParOf" srcId="{50C499E7-4800-4D4D-BF38-1A597F2F6EA2}" destId="{EC77A25E-9F76-425F-9C29-C14ECD7EE5F9}" srcOrd="0" destOrd="0" presId="urn:microsoft.com/office/officeart/2005/8/layout/hierarchy2"/>
    <dgm:cxn modelId="{255007A2-D18B-44D2-9F40-A4EBA4DC43FC}" type="presParOf" srcId="{50C499E7-4800-4D4D-BF38-1A597F2F6EA2}" destId="{49FE3419-1E7B-46C2-9027-27EFF06234AD}" srcOrd="1" destOrd="0" presId="urn:microsoft.com/office/officeart/2005/8/layout/hierarchy2"/>
    <dgm:cxn modelId="{76E316CC-5AD5-4323-822D-52E91DADE826}" type="presParOf" srcId="{363623F4-6332-4A91-8311-6609E4856DCD}" destId="{4E2F63F4-33B9-42CB-A196-F22327D034A5}" srcOrd="2" destOrd="0" presId="urn:microsoft.com/office/officeart/2005/8/layout/hierarchy2"/>
    <dgm:cxn modelId="{E84DE2B9-675E-4FD7-8E6C-212148966263}" type="presParOf" srcId="{4E2F63F4-33B9-42CB-A196-F22327D034A5}" destId="{EC294DE9-CCCD-4D53-B009-A99E06916E20}" srcOrd="0" destOrd="0" presId="urn:microsoft.com/office/officeart/2005/8/layout/hierarchy2"/>
    <dgm:cxn modelId="{443CB0FA-CD78-458F-BC9D-6E2CD419E98A}" type="presParOf" srcId="{363623F4-6332-4A91-8311-6609E4856DCD}" destId="{6C710881-20D9-4022-A491-BBD3E649B802}" srcOrd="3" destOrd="0" presId="urn:microsoft.com/office/officeart/2005/8/layout/hierarchy2"/>
    <dgm:cxn modelId="{7102D9EC-4045-4F07-A878-EA39FAEF3047}" type="presParOf" srcId="{6C710881-20D9-4022-A491-BBD3E649B802}" destId="{3A5EA644-02C7-4830-B3DA-A8D74F1CD66A}" srcOrd="0" destOrd="0" presId="urn:microsoft.com/office/officeart/2005/8/layout/hierarchy2"/>
    <dgm:cxn modelId="{24C5A5F0-51C7-45AE-9C1D-B931896F5686}" type="presParOf" srcId="{6C710881-20D9-4022-A491-BBD3E649B802}" destId="{7224DA27-9C10-44EB-8029-46A13843B0E5}" srcOrd="1" destOrd="0" presId="urn:microsoft.com/office/officeart/2005/8/layout/hierarchy2"/>
  </dgm:cxnLst>
  <dgm:bg>
    <a:noFill/>
  </dgm:bg>
  <dgm:whole/>
</dgm:dataModel>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715160182E04D089ACF3186F4245A6C"/>
        <w:category>
          <w:name w:val="Γενικά"/>
          <w:gallery w:val="placeholder"/>
        </w:category>
        <w:types>
          <w:type w:val="bbPlcHdr"/>
        </w:types>
        <w:behaviors>
          <w:behavior w:val="content"/>
        </w:behaviors>
        <w:guid w:val="{EF30AF02-9F40-4F1F-8D88-D9CD0CDD0EAE}"/>
      </w:docPartPr>
      <w:docPartBody>
        <w:p w:rsidR="004178F1" w:rsidRDefault="0093706E" w:rsidP="0093706E">
          <w:pPr>
            <w:pStyle w:val="B715160182E04D089ACF3186F4245A6C"/>
          </w:pPr>
          <w:r>
            <w:rPr>
              <w:rFonts w:asciiTheme="majorHAnsi" w:eastAsiaTheme="majorEastAsia" w:hAnsiTheme="majorHAnsi" w:cstheme="majorBidi"/>
              <w:b/>
              <w:bCs/>
              <w:color w:val="365F91" w:themeColor="accent1" w:themeShade="BF"/>
              <w:sz w:val="48"/>
              <w:szCs w:val="48"/>
            </w:rPr>
            <w:t>[Πληκτρολογήστε τον τίτλο του εγγράφου]</w:t>
          </w:r>
        </w:p>
      </w:docPartBody>
    </w:docPart>
    <w:docPart>
      <w:docPartPr>
        <w:name w:val="A5DDD91665344A24BFD6FDE46FD73B71"/>
        <w:category>
          <w:name w:val="Γενικά"/>
          <w:gallery w:val="placeholder"/>
        </w:category>
        <w:types>
          <w:type w:val="bbPlcHdr"/>
        </w:types>
        <w:behaviors>
          <w:behavior w:val="content"/>
        </w:behaviors>
        <w:guid w:val="{69DFEC47-36C4-4227-BEF4-ACC6DD84209B}"/>
      </w:docPartPr>
      <w:docPartBody>
        <w:p w:rsidR="004178F1" w:rsidRDefault="0093706E" w:rsidP="0093706E">
          <w:pPr>
            <w:pStyle w:val="A5DDD91665344A24BFD6FDE46FD73B71"/>
          </w:pPr>
          <w:r>
            <w:rPr>
              <w:color w:val="484329" w:themeColor="background2" w:themeShade="3F"/>
              <w:sz w:val="28"/>
              <w:szCs w:val="28"/>
            </w:rPr>
            <w:t>[Πληκτρολογήστε τον υπότιτλο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3706E"/>
    <w:rsid w:val="004178F1"/>
    <w:rsid w:val="0093706E"/>
    <w:rsid w:val="00B86716"/>
    <w:rsid w:val="00C312CB"/>
    <w:rsid w:val="00DE674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8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D9ED7A700C84C2392E41BCC68B79AD7">
    <w:name w:val="8D9ED7A700C84C2392E41BCC68B79AD7"/>
    <w:rsid w:val="0093706E"/>
  </w:style>
  <w:style w:type="paragraph" w:customStyle="1" w:styleId="B715160182E04D089ACF3186F4245A6C">
    <w:name w:val="B715160182E04D089ACF3186F4245A6C"/>
    <w:rsid w:val="0093706E"/>
  </w:style>
  <w:style w:type="paragraph" w:customStyle="1" w:styleId="A5DDD91665344A24BFD6FDE46FD73B71">
    <w:name w:val="A5DDD91665344A24BFD6FDE46FD73B71"/>
    <w:rsid w:val="0093706E"/>
  </w:style>
  <w:style w:type="paragraph" w:customStyle="1" w:styleId="7362A70559D84B64BFF8D3820790E748">
    <w:name w:val="7362A70559D84B64BFF8D3820790E748"/>
    <w:rsid w:val="0093706E"/>
  </w:style>
  <w:style w:type="paragraph" w:customStyle="1" w:styleId="11F5D4B66C9C4402AE6D28E25801830C">
    <w:name w:val="11F5D4B66C9C4402AE6D28E25801830C"/>
    <w:rsid w:val="0093706E"/>
  </w:style>
  <w:style w:type="paragraph" w:customStyle="1" w:styleId="DC5499A4161F490CB130255B7F18F991">
    <w:name w:val="DC5499A4161F490CB130255B7F18F991"/>
    <w:rsid w:val="0093706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2018-03-27T00:00:00</PublishDate>
  <Abstract>ΠΤΔΕ ΦΛΩΡΙΝΑΣ</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334E4A-7FEE-4DB5-A982-405A73C70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1324</Words>
  <Characters>7152</Characters>
  <Application>Microsoft Office Word</Application>
  <DocSecurity>0</DocSecurity>
  <Lines>59</Lines>
  <Paragraphs>16</Paragraphs>
  <ScaleCrop>false</ScaleCrop>
  <HeadingPairs>
    <vt:vector size="4" baseType="variant">
      <vt:variant>
        <vt:lpstr>Τίτλος</vt:lpstr>
      </vt:variant>
      <vt:variant>
        <vt:i4>1</vt:i4>
      </vt:variant>
      <vt:variant>
        <vt:lpstr>Επικεφαλίδες</vt:lpstr>
      </vt:variant>
      <vt:variant>
        <vt:i4>12</vt:i4>
      </vt:variant>
    </vt:vector>
  </HeadingPairs>
  <TitlesOfParts>
    <vt:vector size="13" baseType="lpstr">
      <vt:lpstr/>
      <vt:lpstr/>
      <vt:lpstr>Ecology</vt:lpstr>
      <vt:lpstr>    Heading 1</vt:lpstr>
      <vt:lpstr>Ecology and forests</vt:lpstr>
      <vt:lpstr>    Heading 2</vt:lpstr>
      <vt:lpstr>Biodiversity</vt:lpstr>
      <vt:lpstr>        Heading 3</vt:lpstr>
      <vt:lpstr>    COMPLEX TABLE (less accessible) </vt:lpstr>
      <vt:lpstr>Class Schedule</vt:lpstr>
      <vt:lpstr>/Habitat</vt:lpstr>
      <vt:lpstr>Niche</vt:lpstr>
      <vt:lpstr>Το γενεαλογικό μου δέντρο</vt:lpstr>
    </vt:vector>
  </TitlesOfParts>
  <Company/>
  <LinksUpToDate>false</LinksUpToDate>
  <CharactersWithSpaces>8460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1η εργασία</dc:subject>
  <dc:creator>Δημητρίου Ευάγγελος</dc:creator>
  <cp:lastModifiedBy>Τζίμης</cp:lastModifiedBy>
  <cp:revision>5</cp:revision>
  <dcterms:created xsi:type="dcterms:W3CDTF">2018-03-26T20:12:00Z</dcterms:created>
  <dcterms:modified xsi:type="dcterms:W3CDTF">2018-03-26T22:03:00Z</dcterms:modified>
</cp:coreProperties>
</file>